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 (Definitions)</w:t>
      </w:r>
    </w:p>
    <w:p w:rsidR="00000000" w:rsidDel="00000000" w:rsidP="00000000" w:rsidRDefault="00000000" w:rsidRPr="00000000" w14:paraId="00000004">
      <w:pPr>
        <w:numPr>
          <w:ilvl w:val="1"/>
          <w:numId w:val="12"/>
        </w:numPr>
        <w:pBdr>
          <w:top w:space="0" w:sz="0" w:val="nil"/>
          <w:left w:space="0" w:sz="0" w:val="nil"/>
          <w:bottom w:space="0" w:sz="0" w:val="nil"/>
          <w:right w:space="0" w:sz="0" w:val="nil"/>
          <w:between w:space="0" w:sz="0" w:val="nil"/>
        </w:pBdr>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5">
      <w:pPr>
        <w:numPr>
          <w:ilvl w:val="1"/>
          <w:numId w:val="12"/>
        </w:numPr>
        <w:pBdr>
          <w:top w:space="0" w:sz="0" w:val="nil"/>
          <w:left w:space="0" w:sz="0" w:val="nil"/>
          <w:bottom w:space="0" w:sz="0" w:val="nil"/>
          <w:right w:space="0" w:sz="0" w:val="nil"/>
          <w:between w:space="0" w:sz="0" w:val="nil"/>
        </w:pBdr>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6">
      <w:pPr>
        <w:numPr>
          <w:ilvl w:val="1"/>
          <w:numId w:val="12"/>
        </w:numPr>
        <w:pBdr>
          <w:top w:space="0" w:sz="0" w:val="nil"/>
          <w:left w:space="0" w:sz="0" w:val="nil"/>
          <w:bottom w:space="0" w:sz="0" w:val="nil"/>
          <w:right w:space="0" w:sz="0" w:val="nil"/>
          <w:between w:space="0" w:sz="0" w:val="nil"/>
        </w:pBdr>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w:t>
      </w:r>
    </w:p>
    <w:p w:rsidR="00000000" w:rsidDel="00000000" w:rsidP="00000000" w:rsidRDefault="00000000" w:rsidRPr="00000000" w14:paraId="00000007">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singular includes the plural and vice versa;</w:t>
      </w:r>
    </w:p>
    <w:p w:rsidR="00000000" w:rsidDel="00000000" w:rsidP="00000000" w:rsidRDefault="00000000" w:rsidRPr="00000000" w14:paraId="00000008">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gender includes the other gender and the neuter;</w:t>
      </w:r>
    </w:p>
    <w:p w:rsidR="00000000" w:rsidDel="00000000" w:rsidP="00000000" w:rsidRDefault="00000000" w:rsidRPr="00000000" w14:paraId="00000009">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person include an individual, company, body corporate, corporation, unincorporated association, firm, partnership or other legal entity or Central Government Body;</w:t>
      </w:r>
    </w:p>
    <w:p w:rsidR="00000000" w:rsidDel="00000000" w:rsidP="00000000" w:rsidRDefault="00000000" w:rsidRPr="00000000" w14:paraId="0000000A">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reference to any Law includes a reference to that Law as amended, extended, consolidated or re-enacted from time to time;</w:t>
      </w:r>
    </w:p>
    <w:p w:rsidR="00000000" w:rsidDel="00000000" w:rsidP="00000000" w:rsidRDefault="00000000" w:rsidRPr="00000000" w14:paraId="0000000B">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b w:val="1"/>
          <w:color w:val="000000"/>
          <w:sz w:val="24"/>
          <w:szCs w:val="24"/>
          <w:rtl w:val="0"/>
        </w:rPr>
        <w:t xml:space="preserve">including</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other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in particular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for example</w:t>
      </w:r>
      <w:r w:rsidDel="00000000" w:rsidR="00000000" w:rsidRPr="00000000">
        <w:rPr>
          <w:rFonts w:ascii="Arial" w:cs="Arial" w:eastAsia="Arial" w:hAnsi="Arial"/>
          <w:color w:val="000000"/>
          <w:sz w:val="24"/>
          <w:szCs w:val="24"/>
          <w:rtl w:val="0"/>
        </w:rPr>
        <w:t xml:space="preserve">" and similar words shall not limit the generality of the preceding words and shall be construed as if they were immediately followed by the words "</w:t>
      </w:r>
      <w:r w:rsidDel="00000000" w:rsidR="00000000" w:rsidRPr="00000000">
        <w:rPr>
          <w:rFonts w:ascii="Arial" w:cs="Arial" w:eastAsia="Arial" w:hAnsi="Arial"/>
          <w:b w:val="1"/>
          <w:color w:val="000000"/>
          <w:sz w:val="24"/>
          <w:szCs w:val="24"/>
          <w:rtl w:val="0"/>
        </w:rPr>
        <w:t xml:space="preserve">without limitation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C">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writing</w:t>
      </w:r>
      <w:r w:rsidDel="00000000" w:rsidR="00000000" w:rsidRPr="00000000">
        <w:rPr>
          <w:rFonts w:ascii="Arial" w:cs="Arial" w:eastAsia="Arial" w:hAnsi="Arial"/>
          <w:color w:val="000000"/>
          <w:sz w:val="24"/>
          <w:szCs w:val="24"/>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D">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representations</w:t>
      </w:r>
      <w:r w:rsidDel="00000000" w:rsidR="00000000" w:rsidRPr="00000000">
        <w:rPr>
          <w:rFonts w:ascii="Arial" w:cs="Arial" w:eastAsia="Arial" w:hAnsi="Arial"/>
          <w:color w:val="000000"/>
          <w:sz w:val="24"/>
          <w:szCs w:val="24"/>
          <w:rtl w:val="0"/>
        </w:rPr>
        <w:t xml:space="preserve">" shall be construed as references to present facts, to "</w:t>
      </w:r>
      <w:r w:rsidDel="00000000" w:rsidR="00000000" w:rsidRPr="00000000">
        <w:rPr>
          <w:rFonts w:ascii="Arial" w:cs="Arial" w:eastAsia="Arial" w:hAnsi="Arial"/>
          <w:b w:val="1"/>
          <w:color w:val="000000"/>
          <w:sz w:val="24"/>
          <w:szCs w:val="24"/>
          <w:rtl w:val="0"/>
        </w:rPr>
        <w:t xml:space="preserve">warranties</w:t>
      </w:r>
      <w:r w:rsidDel="00000000" w:rsidR="00000000" w:rsidRPr="00000000">
        <w:rPr>
          <w:rFonts w:ascii="Arial" w:cs="Arial" w:eastAsia="Arial" w:hAnsi="Arial"/>
          <w:color w:val="000000"/>
          <w:sz w:val="24"/>
          <w:szCs w:val="24"/>
          <w:rtl w:val="0"/>
        </w:rPr>
        <w:t xml:space="preserve">" as references to present and future facts and to "</w:t>
      </w:r>
      <w:r w:rsidDel="00000000" w:rsidR="00000000" w:rsidRPr="00000000">
        <w:rPr>
          <w:rFonts w:ascii="Arial" w:cs="Arial" w:eastAsia="Arial" w:hAnsi="Arial"/>
          <w:b w:val="1"/>
          <w:color w:val="000000"/>
          <w:sz w:val="24"/>
          <w:szCs w:val="24"/>
          <w:rtl w:val="0"/>
        </w:rPr>
        <w:t xml:space="preserve">undertakings"</w:t>
      </w:r>
      <w:r w:rsidDel="00000000" w:rsidR="00000000" w:rsidRPr="00000000">
        <w:rPr>
          <w:rFonts w:ascii="Arial" w:cs="Arial" w:eastAsia="Arial" w:hAnsi="Arial"/>
          <w:color w:val="000000"/>
          <w:sz w:val="24"/>
          <w:szCs w:val="24"/>
          <w:rtl w:val="0"/>
        </w:rPr>
        <w:t xml:space="preserve"> as references to obligations under the Contract; </w:t>
      </w:r>
    </w:p>
    <w:p w:rsidR="00000000" w:rsidDel="00000000" w:rsidP="00000000" w:rsidRDefault="00000000" w:rsidRPr="00000000" w14:paraId="0000000E">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"Clauses" </w:t>
      </w:r>
      <w:r w:rsidDel="00000000" w:rsidR="00000000" w:rsidRPr="00000000">
        <w:rPr>
          <w:rFonts w:ascii="Arial" w:cs="Arial" w:eastAsia="Arial" w:hAnsi="Arial"/>
          <w:color w:val="000000"/>
          <w:sz w:val="24"/>
          <w:szCs w:val="24"/>
          <w:rtl w:val="0"/>
        </w:rPr>
        <w:t xml:space="preserve">and </w:t>
      </w:r>
      <w:r w:rsidDel="00000000" w:rsidR="00000000" w:rsidRPr="00000000">
        <w:rPr>
          <w:rFonts w:ascii="Arial" w:cs="Arial" w:eastAsia="Arial" w:hAnsi="Arial"/>
          <w:b w:val="1"/>
          <w:color w:val="000000"/>
          <w:sz w:val="24"/>
          <w:szCs w:val="24"/>
          <w:rtl w:val="0"/>
        </w:rPr>
        <w:t xml:space="preserve">"Schedules"</w:t>
      </w:r>
      <w:r w:rsidDel="00000000" w:rsidR="00000000" w:rsidRPr="00000000">
        <w:rPr>
          <w:rFonts w:ascii="Arial" w:cs="Arial" w:eastAsia="Arial" w:hAnsi="Arial"/>
          <w:color w:val="000000"/>
          <w:sz w:val="24"/>
          <w:szCs w:val="24"/>
          <w:rtl w:val="0"/>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0F">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"Paragraphs"</w:t>
      </w:r>
      <w:r w:rsidDel="00000000" w:rsidR="00000000" w:rsidRPr="00000000">
        <w:rPr>
          <w:rFonts w:ascii="Arial" w:cs="Arial" w:eastAsia="Arial" w:hAnsi="Arial"/>
          <w:color w:val="000000"/>
          <w:sz w:val="24"/>
          <w:szCs w:val="24"/>
          <w:rtl w:val="0"/>
        </w:rPr>
        <w:t xml:space="preserve"> are, unless otherwise provided, references to the paragraph of the appropriate Schedules unless otherwise provided; </w:t>
      </w:r>
    </w:p>
    <w:p w:rsidR="00000000" w:rsidDel="00000000" w:rsidP="00000000" w:rsidRDefault="00000000" w:rsidRPr="00000000" w14:paraId="00000010">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series of Clauses or Paragraphs shall be inclusive of the clause numbers specified;</w:t>
      </w:r>
    </w:p>
    <w:p w:rsidR="00000000" w:rsidDel="00000000" w:rsidP="00000000" w:rsidRDefault="00000000" w:rsidRPr="00000000" w14:paraId="00000011">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headings in each Contract are for ease of reference only and shall not affect the interpretation or construction of a Contract;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Buyer is a Central Government Body it shall be treated as contracting with the Crown as a whole and;</w:t>
      </w:r>
    </w:p>
    <w:p w:rsidR="00000000" w:rsidDel="00000000" w:rsidP="00000000" w:rsidRDefault="00000000" w:rsidRPr="00000000" w14:paraId="00000013">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reference in a Contract which immediately before Exit Day was a reference to (as it has effect from time to time):</w:t>
      </w:r>
    </w:p>
    <w:p w:rsidR="00000000" w:rsidDel="00000000" w:rsidP="00000000" w:rsidRDefault="00000000" w:rsidRPr="00000000" w14:paraId="00000014">
      <w:pPr>
        <w:numPr>
          <w:ilvl w:val="3"/>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7"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regulation, EU decision, EU tertiary legislation or provision of the EEA agreement (“</w:t>
      </w:r>
      <w:r w:rsidDel="00000000" w:rsidR="00000000" w:rsidRPr="00000000">
        <w:rPr>
          <w:rFonts w:ascii="Arial" w:cs="Arial" w:eastAsia="Arial" w:hAnsi="Arial"/>
          <w:b w:val="1"/>
          <w:color w:val="000000"/>
          <w:sz w:val="24"/>
          <w:szCs w:val="24"/>
          <w:rtl w:val="0"/>
        </w:rPr>
        <w:t xml:space="preserve">EU References</w:t>
      </w:r>
      <w:r w:rsidDel="00000000" w:rsidR="00000000" w:rsidRPr="00000000">
        <w:rPr>
          <w:rFonts w:ascii="Arial" w:cs="Arial" w:eastAsia="Arial" w:hAnsi="Arial"/>
          <w:color w:val="000000"/>
          <w:sz w:val="24"/>
          <w:szCs w:val="24"/>
          <w:rtl w:val="0"/>
        </w:rPr>
        <w:t xml:space="preserve">”) which is to form part of domestic law by application of section 3 of the European Union (Withdrawal) Act 2018 shall be read on and after Exit Day as a reference to the EU References as they form part of domestic law by virtue of section 3 of the European Union (Withdrawal) Act 2018 as modified by domestic law from time to time; and</w:t>
      </w:r>
    </w:p>
    <w:p w:rsidR="00000000" w:rsidDel="00000000" w:rsidP="00000000" w:rsidRDefault="00000000" w:rsidRPr="00000000" w14:paraId="00000015">
      <w:pPr>
        <w:numPr>
          <w:ilvl w:val="3"/>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7"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institution or EU authority or other such EU body shall be read on and after Exit Day as a reference to the UK institution, authority or body to which its functions were transferred; and</w:t>
      </w:r>
    </w:p>
    <w:p w:rsidR="00000000" w:rsidDel="00000000" w:rsidP="00000000" w:rsidRDefault="00000000" w:rsidRPr="00000000" w14:paraId="00000016">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Buyer</w:t>
      </w:r>
      <w:r w:rsidDel="00000000" w:rsidR="00000000" w:rsidRPr="00000000">
        <w:rPr>
          <w:rFonts w:ascii="Arial" w:cs="Arial" w:eastAsia="Arial" w:hAnsi="Arial"/>
          <w:color w:val="000000"/>
          <w:sz w:val="24"/>
          <w:szCs w:val="24"/>
          <w:rtl w:val="0"/>
        </w:rPr>
        <w:t xml:space="preserve">” shall be construed as including Exempt Buyers; and</w:t>
      </w:r>
    </w:p>
    <w:p w:rsidR="00000000" w:rsidDel="00000000" w:rsidP="00000000" w:rsidRDefault="00000000" w:rsidRPr="00000000" w14:paraId="00000017">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Call-Off Contract</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Contract</w:t>
      </w:r>
      <w:r w:rsidDel="00000000" w:rsidR="00000000" w:rsidRPr="00000000">
        <w:rPr>
          <w:rFonts w:ascii="Arial" w:cs="Arial" w:eastAsia="Arial" w:hAnsi="Arial"/>
          <w:color w:val="000000"/>
          <w:sz w:val="24"/>
          <w:szCs w:val="24"/>
          <w:rtl w:val="0"/>
        </w:rPr>
        <w:t xml:space="preserve">” shall be construed as including Exempt Call-off Contracts.</w:t>
      </w:r>
    </w:p>
    <w:p w:rsidR="00000000" w:rsidDel="00000000" w:rsidP="00000000" w:rsidRDefault="00000000" w:rsidRPr="00000000" w14:paraId="00000018">
      <w:pPr>
        <w:numPr>
          <w:ilvl w:val="2"/>
          <w:numId w:val="12"/>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1" w:hanging="850"/>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the following words shall have the following meanings:</w:t>
      </w:r>
      <w:r w:rsidDel="00000000" w:rsidR="00000000" w:rsidRPr="00000000">
        <w:rPr>
          <w:rtl w:val="0"/>
        </w:rPr>
      </w:r>
    </w:p>
    <w:p w:rsidR="00000000" w:rsidDel="00000000" w:rsidP="00000000" w:rsidRDefault="00000000" w:rsidRPr="00000000" w14:paraId="00000019">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hanging="360"/>
        <w:jc w:val="both"/>
        <w:rPr>
          <w:rFonts w:ascii="Arial" w:cs="Arial" w:eastAsia="Arial" w:hAnsi="Arial"/>
          <w:color w:val="000000"/>
          <w:sz w:val="24"/>
          <w:szCs w:val="24"/>
        </w:rPr>
      </w:pPr>
      <w:r w:rsidDel="00000000" w:rsidR="00000000" w:rsidRPr="00000000">
        <w:rPr>
          <w:rtl w:val="0"/>
        </w:rPr>
      </w:r>
    </w:p>
    <w:tbl>
      <w:tblPr>
        <w:tblStyle w:val="Table1"/>
        <w:tblW w:w="10033.0" w:type="dxa"/>
        <w:jc w:val="left"/>
        <w:tblInd w:w="-2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1"/>
        <w:gridCol w:w="7342"/>
        <w:tblGridChange w:id="0">
          <w:tblGrid>
            <w:gridCol w:w="2691"/>
            <w:gridCol w:w="7342"/>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A">
            <w:pPr>
              <w:spacing w:after="240" w:befor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“Accessed Contracts”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B">
            <w:pPr>
              <w:tabs>
                <w:tab w:val="left" w:leader="none" w:pos="-179"/>
              </w:tabs>
              <w:spacing w:after="240" w:before="240" w:lineRule="auto"/>
              <w:ind w:left="1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Government Frameworks which are available to the Buyer and which the Buyer can grant access to the Supplier, as per Call Off Schedule 27 Accessed Contracts</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spacing w:after="240" w:before="240" w:lineRule="auto"/>
              <w:rPr>
                <w:rFonts w:ascii="Arial" w:cs="Arial" w:eastAsia="Arial" w:hAnsi="Arial"/>
                <w:b w:val="1"/>
                <w:sz w:val="24"/>
                <w:szCs w:val="24"/>
              </w:rPr>
            </w:pPr>
            <w:bookmarkStart w:colFirst="0" w:colLast="0" w:name="_heading=h.1fob9te" w:id="0"/>
            <w:bookmarkEnd w:id="0"/>
            <w:r w:rsidDel="00000000" w:rsidR="00000000" w:rsidRPr="00000000">
              <w:rPr>
                <w:rFonts w:ascii="Arial" w:cs="Arial" w:eastAsia="Arial" w:hAnsi="Arial"/>
                <w:b w:val="1"/>
                <w:sz w:val="24"/>
                <w:szCs w:val="24"/>
                <w:rtl w:val="0"/>
              </w:rPr>
              <w:t xml:space="preserve">“Accounting Reference Date”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tabs>
                <w:tab w:val="left" w:leader="none" w:pos="-179"/>
              </w:tabs>
              <w:spacing w:after="240" w:before="240" w:lineRule="auto"/>
              <w:ind w:left="1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each year the date to which the Supplier prepares its annual audited financial statements;</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bookmarkStart w:colFirst="0" w:colLast="0" w:name="_heading=h.3znysh7" w:id="1"/>
            <w:bookmarkEnd w:id="1"/>
            <w:r w:rsidDel="00000000" w:rsidR="00000000" w:rsidRPr="00000000">
              <w:rPr>
                <w:rFonts w:ascii="Arial" w:cs="Arial" w:eastAsia="Arial" w:hAnsi="Arial"/>
                <w:b w:val="1"/>
                <w:color w:val="000000"/>
                <w:sz w:val="24"/>
                <w:szCs w:val="24"/>
                <w:rtl w:val="0"/>
              </w:rPr>
              <w:t xml:space="preserve">"Achieve"</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 Test, to successfully pass such Test without any Test Issues and in respect of a Milestone, the issue of a Satisfaction Certificate in respect of that Milestone and "</w:t>
            </w:r>
            <w:r w:rsidDel="00000000" w:rsidR="00000000" w:rsidRPr="00000000">
              <w:rPr>
                <w:rFonts w:ascii="Arial" w:cs="Arial" w:eastAsia="Arial" w:hAnsi="Arial"/>
                <w:b w:val="1"/>
                <w:color w:val="000000"/>
                <w:sz w:val="24"/>
                <w:szCs w:val="24"/>
                <w:rtl w:val="0"/>
              </w:rPr>
              <w:t xml:space="preserve">Achieved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Achieving</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Achievement</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"Additional  Insurances"</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insurance requirements relating to a Call-Off Contract specified in the Order Form additional to those outlined in Joint Schedule 3 (Insurance Requirements); </w:t>
            </w:r>
          </w:p>
        </w:tc>
      </w:tr>
      <w:tr>
        <w:trPr>
          <w:cantSplit w:val="0"/>
          <w:tblHeader w:val="0"/>
        </w:trPr>
        <w:tc>
          <w:tcPr>
            <w:vAlign w:val="center"/>
          </w:tcPr>
          <w:p w:rsidR="00000000" w:rsidDel="00000000" w:rsidP="00000000" w:rsidRDefault="00000000" w:rsidRPr="00000000" w14:paraId="00000022">
            <w:pPr>
              <w:spacing w:after="12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“Additional Services”</w:t>
            </w:r>
          </w:p>
        </w:tc>
        <w:tc>
          <w:tcPr>
            <w:vAlign w:val="center"/>
          </w:tcPr>
          <w:p w:rsidR="00000000" w:rsidDel="00000000" w:rsidP="00000000" w:rsidRDefault="00000000" w:rsidRPr="00000000" w14:paraId="00000023">
            <w:pPr>
              <w:ind w:left="284"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Services as defined in Framework Schedule 1 – Specification that Suppliers may elect to provide under this Framework which are not Core Services.</w:t>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costs incurred by CCS in dealing with MI Failures calculated in accordance with the tariff of administration charges published by the CCS on: http://CCS.cabinetoffice.gov.uk/i-am-supplier/management-information/admin-fees;</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"Affected Party"</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"Affiliates"</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“Agent(s)”</w:t>
            </w:r>
            <w:r w:rsidDel="00000000" w:rsidR="00000000" w:rsidRPr="00000000">
              <w:rPr>
                <w:rtl w:val="0"/>
              </w:rPr>
            </w:r>
          </w:p>
        </w:tc>
        <w:tc>
          <w:tcPr/>
          <w:p w:rsidR="00000000" w:rsidDel="00000000" w:rsidP="00000000" w:rsidRDefault="00000000" w:rsidRPr="00000000" w14:paraId="0000002B">
            <w:pPr>
              <w:tabs>
                <w:tab w:val="left" w:leader="none" w:pos="284"/>
              </w:tabs>
              <w:spacing w:line="276" w:lineRule="auto"/>
              <w:ind w:left="284" w:right="24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individual (s) delivering the Service</w:t>
            </w:r>
            <w:r w:rsidDel="00000000" w:rsidR="00000000" w:rsidRPr="00000000">
              <w:rPr>
                <w:rtl w:val="0"/>
              </w:rPr>
            </w:r>
          </w:p>
        </w:tc>
      </w:tr>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“AI”</w:t>
            </w: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Artificial Intelligence;</w:t>
            </w:r>
            <w:r w:rsidDel="00000000" w:rsidR="00000000" w:rsidRPr="00000000">
              <w:rPr>
                <w:rtl w:val="0"/>
              </w:rPr>
            </w:r>
          </w:p>
        </w:tc>
      </w:tr>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"Approval"</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prior written consent of the Buyer and "</w:t>
            </w:r>
            <w:r w:rsidDel="00000000" w:rsidR="00000000" w:rsidRPr="00000000">
              <w:rPr>
                <w:rFonts w:ascii="Arial" w:cs="Arial" w:eastAsia="Arial" w:hAnsi="Arial"/>
                <w:b w:val="1"/>
                <w:color w:val="000000"/>
                <w:sz w:val="24"/>
                <w:szCs w:val="24"/>
                <w:rtl w:val="0"/>
              </w:rPr>
              <w:t xml:space="preserve">Approve</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Approved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“Approved Codes of Practice (ACoP)”</w:t>
            </w: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recommended methods that should be used (or standards to be met) to comply with Health and Safety legislation.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w:t>
            </w:r>
          </w:p>
        </w:tc>
        <w:tc>
          <w:tcPr>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item or equipment owned by the Buyer which is maintained by the Supplier as part of the required Services.</w:t>
            </w:r>
          </w:p>
        </w:tc>
      </w:tr>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 Verification”</w:t>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 that the Supplier undertakes to verify the Assets as detailed in the Specification;</w:t>
            </w:r>
          </w:p>
        </w:tc>
      </w:tr>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 Verification Audit”</w:t>
            </w:r>
          </w:p>
        </w:tc>
        <w:tc>
          <w:tcPr/>
          <w:p w:rsidR="00000000" w:rsidDel="00000000" w:rsidP="00000000" w:rsidRDefault="00000000" w:rsidRPr="00000000" w14:paraId="00000039">
            <w:pPr>
              <w:tabs>
                <w:tab w:val="left" w:leader="none" w:pos="-179"/>
                <w:tab w:val="left" w:leader="none" w:pos="-9"/>
              </w:tabs>
              <w:spacing w:after="240" w:before="240" w:line="276" w:lineRule="auto"/>
              <w:ind w:left="283" w:right="248" w:hanging="135"/>
              <w:rPr>
                <w:rFonts w:ascii="Arial" w:cs="Arial" w:eastAsia="Arial" w:hAnsi="Arial"/>
                <w:sz w:val="24"/>
                <w:szCs w:val="24"/>
              </w:rPr>
            </w:pPr>
            <w:r w:rsidDel="00000000" w:rsidR="00000000" w:rsidRPr="00000000">
              <w:rPr>
                <w:rFonts w:ascii="Arial" w:cs="Arial" w:eastAsia="Arial" w:hAnsi="Arial"/>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an audit on the due diligence data provided by the Buyer to ensure potential errors, inaccuracies or omissions in the Asset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Data are identified and included in the Asset Verification Report;</w:t>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 Verification Report”</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32"/>
                <w:szCs w:val="32"/>
              </w:rPr>
            </w:pPr>
            <w:r w:rsidDel="00000000" w:rsidR="00000000" w:rsidRPr="00000000">
              <w:rPr>
                <w:rFonts w:ascii="Arial" w:cs="Arial" w:eastAsia="Arial" w:hAnsi="Arial"/>
                <w:sz w:val="24"/>
                <w:szCs w:val="24"/>
                <w:rtl w:val="0"/>
              </w:rPr>
              <w:t xml:space="preserve">the report that the Supplier will produce to detail the findings and remedial action required to address any errors, inaccuracies or omissions identified in the “Asset Verification Audit” where revisions to the “Asset” information may, where agreed with the Buyer, necessitate revisions to the “Services” and/or “Charges” to ensure compliance with the Buyer’s statutory and/or insurance obligations</w:t>
            </w:r>
            <w:r w:rsidDel="00000000" w:rsidR="00000000" w:rsidRPr="00000000">
              <w:rPr>
                <w:rtl w:val="0"/>
              </w:rPr>
            </w:r>
          </w:p>
        </w:tc>
      </w:tr>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 Verification Rectification Plan”</w:t>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plan produced by the Supplier once the content of the Asset Verification Report has been agreed by the Buyer, that will include rectifications and the costs associated with the delivery of the PPM and reactive maintenance works</w:t>
            </w:r>
          </w:p>
        </w:tc>
      </w:tr>
      <w:tr>
        <w:trPr>
          <w:cantSplit w:val="0"/>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“Asset Verification Non Compliance Report”</w:t>
            </w:r>
          </w:p>
          <w:p w:rsidR="00000000" w:rsidDel="00000000" w:rsidP="00000000" w:rsidRDefault="00000000" w:rsidRPr="00000000" w14:paraId="0000003F">
            <w:pPr>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Asset Verification Non-Compliance Report is the report produced that shall include written evidence of findings, photographs, recommendations and associated costs to the Buyer to rectify the risks of non-compliance</w:t>
            </w:r>
          </w:p>
        </w:tc>
      </w:tr>
      <w:tr>
        <w:trPr>
          <w:cantSplit w:val="0"/>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“Assistive Technologies”</w:t>
            </w: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describes products or systems that support and assist individuals with disabilities, restricted mobility or other impairments to perform functions that might otherwise be difficult or impossible</w:t>
            </w:r>
          </w:p>
        </w:tc>
      </w:tr>
      <w:tr>
        <w:trPr>
          <w:cantSplit w:val="0"/>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“Associates”</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right to: </w:t>
            </w:r>
          </w:p>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of the Charges and any other amounts payable by a Buyer under a Call-Off Contract (including proposed or actual variations to them in accordance with the Contract); </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costs of the Supplier (including the costs of all Subcontractors and any third party </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color w:val="000000"/>
                <w:sz w:val="24"/>
                <w:szCs w:val="24"/>
                <w:rtl w:val="0"/>
              </w:rPr>
              <w:t xml:space="preserve">uppliers) in connection with the provision of the Deliverables;</w:t>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Open Book Data;</w:t>
            </w:r>
          </w:p>
          <w:p w:rsidR="00000000" w:rsidDel="00000000" w:rsidP="00000000" w:rsidRDefault="00000000" w:rsidRPr="00000000" w14:paraId="0000004A">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Supplier’s and each Subcontractor’s compliance with the Contract and applicable Law;</w:t>
            </w:r>
          </w:p>
          <w:p w:rsidR="00000000" w:rsidDel="00000000" w:rsidP="00000000" w:rsidRDefault="00000000" w:rsidRPr="00000000" w14:paraId="0000004B">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4C">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and completeness of any:</w:t>
            </w:r>
          </w:p>
          <w:p w:rsidR="00000000" w:rsidDel="00000000" w:rsidP="00000000" w:rsidRDefault="00000000" w:rsidRPr="00000000" w14:paraId="00000052">
            <w:pPr>
              <w:numPr>
                <w:ilvl w:val="2"/>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1417"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Management Information delivered or required by the Framework Contract; or</w:t>
            </w:r>
          </w:p>
          <w:p w:rsidR="00000000" w:rsidDel="00000000" w:rsidP="00000000" w:rsidRDefault="00000000" w:rsidRPr="00000000" w14:paraId="00000053">
            <w:pPr>
              <w:numPr>
                <w:ilvl w:val="2"/>
                <w:numId w:val="4"/>
              </w:numPr>
              <w:pBdr>
                <w:top w:space="0" w:sz="0" w:val="nil"/>
                <w:left w:space="0" w:sz="0" w:val="nil"/>
                <w:bottom w:space="0" w:sz="0" w:val="nil"/>
                <w:right w:space="0" w:sz="0" w:val="nil"/>
                <w:between w:space="0" w:sz="0" w:val="nil"/>
              </w:pBdr>
              <w:tabs>
                <w:tab w:val="left" w:leader="none" w:pos="-179"/>
                <w:tab w:val="left" w:leader="none" w:pos="0"/>
              </w:tabs>
              <w:spacing w:after="120" w:lineRule="auto"/>
              <w:ind w:left="1417"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Financial Report and compliance with Financial Transparency Objectives as specified by the Buyer in the Order Form;</w:t>
            </w:r>
          </w:p>
        </w:tc>
      </w:tr>
      <w:tr>
        <w:trPr>
          <w:cantSplit w:val="0"/>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"Auditor"</w:t>
            </w:r>
          </w:p>
        </w:tc>
        <w:tc>
          <w:tcPr/>
          <w:p w:rsidR="00000000" w:rsidDel="00000000" w:rsidP="00000000" w:rsidRDefault="00000000" w:rsidRPr="00000000" w14:paraId="00000055">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internal and external auditors;</w:t>
            </w:r>
          </w:p>
          <w:p w:rsidR="00000000" w:rsidDel="00000000" w:rsidP="00000000" w:rsidRDefault="00000000" w:rsidRPr="00000000" w14:paraId="00000056">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statutory or regulatory auditors;</w:t>
            </w:r>
          </w:p>
          <w:p w:rsidR="00000000" w:rsidDel="00000000" w:rsidP="00000000" w:rsidRDefault="00000000" w:rsidRPr="00000000" w14:paraId="00000057">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58">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 Treasury or the Cabinet Office;</w:t>
            </w:r>
          </w:p>
          <w:p w:rsidR="00000000" w:rsidDel="00000000" w:rsidP="00000000" w:rsidRDefault="00000000" w:rsidRPr="00000000" w14:paraId="00000059">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party formally appointed by the Relevant Authority to carry out audit or similar review functions; and</w:t>
            </w:r>
          </w:p>
          <w:p w:rsidR="00000000" w:rsidDel="00000000" w:rsidP="00000000" w:rsidRDefault="00000000" w:rsidRPr="00000000" w14:paraId="0000005A">
            <w:pPr>
              <w:numPr>
                <w:ilvl w:val="0"/>
                <w:numId w:val="29"/>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w:t>
            </w:r>
          </w:p>
        </w:tc>
        <w:tc>
          <w:tcPr/>
          <w:p w:rsidR="00000000" w:rsidDel="00000000" w:rsidP="00000000" w:rsidRDefault="00000000" w:rsidRPr="00000000" w14:paraId="0000005C">
            <w:pPr>
              <w:tabs>
                <w:tab w:val="left" w:leader="none" w:pos="284"/>
              </w:tabs>
              <w:ind w:left="142"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CCS and each Buyer;</w:t>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 Cause"</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“Back Office Processing”</w:t>
            </w:r>
            <w:r w:rsidDel="00000000" w:rsidR="00000000" w:rsidRPr="00000000">
              <w:rPr>
                <w:rtl w:val="0"/>
              </w:rPr>
            </w:r>
          </w:p>
        </w:tc>
        <w:tc>
          <w:tcPr/>
          <w:p w:rsidR="00000000" w:rsidDel="00000000" w:rsidP="00000000" w:rsidRDefault="00000000" w:rsidRPr="00000000" w14:paraId="00000060">
            <w:pPr>
              <w:tabs>
                <w:tab w:val="left" w:leader="none" w:pos="284"/>
              </w:tabs>
              <w:spacing w:line="276" w:lineRule="auto"/>
              <w:ind w:left="142"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administrative functions carried out by the Supplier either manually or automated not requiring front line contact;</w:t>
            </w:r>
          </w:p>
        </w:tc>
      </w:tr>
      <w:tr>
        <w:trPr>
          <w:cantSplit w:val="0"/>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“Back-pay”</w:t>
            </w:r>
          </w:p>
        </w:tc>
        <w:tc>
          <w:tcPr/>
          <w:p w:rsidR="00000000" w:rsidDel="00000000" w:rsidP="00000000" w:rsidRDefault="00000000" w:rsidRPr="00000000" w14:paraId="00000062">
            <w:pPr>
              <w:tabs>
                <w:tab w:val="left" w:leader="none" w:pos="284"/>
              </w:tabs>
              <w:spacing w:line="276" w:lineRule="auto"/>
              <w:ind w:left="142"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is the amount of salary and other benefits that an employee claims that they are owed after a wrongful termination;</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"BACS"</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Bankers’ Automated Clearing Services, which is a scheme for the electronic processing of financial transactions within the United Kingdom;</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having (or claiming to have) the benefit of an indemnity under this Contract;</w:t>
            </w:r>
          </w:p>
        </w:tc>
      </w:tr>
      <w:tr>
        <w:trPr>
          <w:cantSplit w:val="0"/>
          <w:tblHeader w:val="0"/>
        </w:trPr>
        <w:tc>
          <w:tcPr>
            <w:vAlign w:val="center"/>
          </w:tcPr>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“Beyond Economic Repair”</w:t>
            </w:r>
            <w:r w:rsidDel="00000000" w:rsidR="00000000" w:rsidRPr="00000000">
              <w:rPr>
                <w:rtl w:val="0"/>
              </w:rPr>
            </w:r>
          </w:p>
        </w:tc>
        <w:tc>
          <w:tcP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where the cost of repairing and/or maintaining an Asset outweighs the cost of replacing it and is likely to increase the risk of  unplanned downtime or pose potential health and safety risks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"Baseline Monthly Payment"</w:t>
            </w:r>
            <w:r w:rsidDel="00000000" w:rsidR="00000000" w:rsidRPr="00000000">
              <w:rPr>
                <w:rtl w:val="0"/>
              </w:rPr>
            </w:r>
          </w:p>
        </w:tc>
        <w:tc>
          <w:tcPr>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leader="none" w:pos="284"/>
              </w:tabs>
              <w:spacing w:after="120" w:lineRule="auto"/>
              <w:ind w:left="142" w:right="24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payment payable in respect of a Service Month as set by reference to the Pricing Matrix.</w:t>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"Billable Works"</w:t>
            </w:r>
            <w:r w:rsidDel="00000000" w:rsidR="00000000" w:rsidRPr="00000000">
              <w:rPr>
                <w:rtl w:val="0"/>
              </w:rPr>
            </w:r>
          </w:p>
        </w:tc>
        <w:tc>
          <w:tcP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Deliverables that are not included in the Baseline Monthly Payment and are raised in accordance with the Billable Works and Approvals Process.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"Billable Works and Approval Process"</w:t>
            </w:r>
            <w:r w:rsidDel="00000000" w:rsidR="00000000" w:rsidRPr="00000000">
              <w:rPr>
                <w:rtl w:val="0"/>
              </w:rPr>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the process described as such in Call-Off Schedule 25 - Billable Works and Projects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"Billable Works Management Uplift Percentage"</w:t>
            </w:r>
            <w:r w:rsidDel="00000000" w:rsidR="00000000" w:rsidRPr="00000000">
              <w:rPr>
                <w:rtl w:val="0"/>
              </w:rPr>
            </w:r>
          </w:p>
        </w:tc>
        <w:tc>
          <w:tcP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rPr>
                <w:rFonts w:ascii="Arial" w:cs="Arial" w:eastAsia="Arial" w:hAnsi="Arial"/>
                <w:color w:val="000000"/>
                <w:sz w:val="24"/>
                <w:szCs w:val="24"/>
              </w:rPr>
            </w:pPr>
            <w:bookmarkStart w:colFirst="0" w:colLast="0" w:name="_heading=h.2et92p0" w:id="2"/>
            <w:bookmarkEnd w:id="2"/>
            <w:r w:rsidDel="00000000" w:rsidR="00000000" w:rsidRPr="00000000">
              <w:rPr>
                <w:rFonts w:ascii="Arial" w:cs="Arial" w:eastAsia="Arial" w:hAnsi="Arial"/>
                <w:color w:val="202124"/>
                <w:sz w:val="24"/>
                <w:szCs w:val="24"/>
                <w:rtl w:val="0"/>
              </w:rPr>
              <w:t xml:space="preserve">The % applied to the cost of the Billable Works as set out in the Pricing Matrix, to cover overhead costs as detailed in Call Off schedule 25 - Billable Works paragraph 2.2</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“BCDR Plan”</w:t>
            </w:r>
          </w:p>
        </w:tc>
        <w:tc>
          <w:tcP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given to it in Paragraph 1.2 of Call-Off Schedule 8;</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"Business Critical Events"</w:t>
            </w:r>
            <w:r w:rsidDel="00000000" w:rsidR="00000000" w:rsidRPr="00000000">
              <w:rPr>
                <w:rtl w:val="0"/>
              </w:rPr>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event: (i) described as such in the Order Form; (ii)  which relates to the immediate security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or health and safety of Buyer Premises; or (iii) which triggers the invocation of the BCDR Plan;</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1490"/>
              </w:tabs>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w:t>
              <w:tab/>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79">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Assets"</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Authorised Representative"</w:t>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Buyer from time to time in relation to the Call-Off Contract initially identified in the Order Form;</w:t>
            </w:r>
          </w:p>
        </w:tc>
      </w:tr>
      <w:tr>
        <w:trPr>
          <w:cantSplit w:val="0"/>
          <w:trHeight w:val="540" w:hRule="atLeast"/>
          <w:tblHeader w:val="0"/>
        </w:trPr>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“Buyer Equipment”</w:t>
            </w:r>
            <w:r w:rsidDel="00000000" w:rsidR="00000000" w:rsidRPr="00000000">
              <w:rPr>
                <w:rtl w:val="0"/>
              </w:rPr>
            </w:r>
          </w:p>
        </w:tc>
        <w:tc>
          <w:tcPr>
            <w:vAlign w:val="center"/>
          </w:tcPr>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any Buyer Assets at any Site on the Call-Off Start Date;</w:t>
            </w:r>
            <w:r w:rsidDel="00000000" w:rsidR="00000000" w:rsidRPr="00000000">
              <w:rPr>
                <w:rtl w:val="0"/>
              </w:rPr>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Premises"</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“Buyer Third Parties”</w:t>
            </w: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hanging="17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any third party Supplier providing Deliverables to the Buyer</w:t>
            </w:r>
            <w:r w:rsidDel="00000000" w:rsidR="00000000" w:rsidRPr="00000000">
              <w:rPr>
                <w:rtl w:val="0"/>
              </w:rPr>
            </w:r>
          </w:p>
        </w:tc>
      </w:tr>
      <w:tr>
        <w:trPr>
          <w:cantSplit w:val="0"/>
          <w:tblHeader w:val="0"/>
        </w:trPr>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“Cadw”</w:t>
            </w:r>
            <w:r w:rsidDel="00000000" w:rsidR="00000000" w:rsidRPr="00000000">
              <w:rPr>
                <w:rtl w:val="0"/>
              </w:rPr>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Welsh Government's historic environment service. Cadw is a Welsh word meaning ‘to keep’ or ‘to protect’.</w:t>
            </w:r>
            <w:r w:rsidDel="00000000" w:rsidR="00000000" w:rsidRPr="00000000">
              <w:rPr>
                <w:rtl w:val="0"/>
              </w:rPr>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“CAFM”</w:t>
            </w:r>
            <w:r w:rsidDel="00000000" w:rsidR="00000000" w:rsidRPr="00000000">
              <w:rPr>
                <w:rtl w:val="0"/>
              </w:rPr>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Computer Aided Facility Management</w:t>
            </w:r>
            <w:r w:rsidDel="00000000" w:rsidR="00000000" w:rsidRPr="00000000">
              <w:rPr>
                <w:rtl w:val="0"/>
              </w:rPr>
            </w:r>
          </w:p>
        </w:tc>
      </w:tr>
      <w:tr>
        <w:trPr>
          <w:cantSplit w:val="0"/>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Buyer and the Supplier (entered into pursuant to the provisions of the Framework Contract), which consists of the terms set out and referred to in the Order Form;</w:t>
            </w:r>
          </w:p>
        </w:tc>
      </w:tr>
      <w:tr>
        <w:trPr>
          <w:cantSplit w:val="0"/>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 Period"</w:t>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Period in respect of the Call-Off Contract;</w:t>
            </w:r>
          </w:p>
        </w:tc>
      </w:tr>
      <w:tr>
        <w:trPr>
          <w:cantSplit w:val="0"/>
          <w:tblHeader w:val="0"/>
        </w:trPr>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Expiry Date"</w:t>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scheduled date of the end of a Call-Off Contract as stated in the Order Form;</w:t>
            </w:r>
          </w:p>
        </w:tc>
      </w:tr>
      <w:tr>
        <w:trPr>
          <w:cantSplit w:val="0"/>
          <w:tblHeader w:val="0"/>
        </w:trPr>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Incorporated Terms"</w:t>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Call-Off Contract specified under the relevant heading in the Order Form;</w:t>
            </w:r>
          </w:p>
        </w:tc>
      </w:tr>
      <w:tr>
        <w:trPr>
          <w:cantSplit w:val="0"/>
          <w:tblHeader w:val="0"/>
        </w:trP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Initial Period"</w:t>
            </w:r>
          </w:p>
        </w:tc>
        <w:tc>
          <w:tcP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Initial Period of a Call-Off Contract specified in the Order Form from when the Services commence</w:t>
            </w:r>
            <w:r w:rsidDel="00000000" w:rsidR="00000000" w:rsidRPr="00000000">
              <w:rPr>
                <w:rFonts w:ascii="Arial" w:cs="Arial" w:eastAsia="Arial" w:hAnsi="Arial"/>
                <w:color w:val="000000"/>
                <w:sz w:val="24"/>
                <w:szCs w:val="24"/>
                <w:highlight w:val="white"/>
                <w:rtl w:val="0"/>
              </w:rPr>
              <w:t xml:space="preserve"> following the Mobilisation Period;</w:t>
            </w:r>
            <w:r w:rsidDel="00000000" w:rsidR="00000000" w:rsidRPr="00000000">
              <w:rPr>
                <w:rtl w:val="0"/>
              </w:rPr>
            </w:r>
          </w:p>
        </w:tc>
      </w:tr>
      <w:tr>
        <w:trPr>
          <w:cantSplit w:val="0"/>
          <w:tblHeader w:val="0"/>
        </w:trPr>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Optional Extension Period"</w:t>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Call-Off Initial Period may be extended as specified in the Order Form;</w:t>
            </w:r>
          </w:p>
        </w:tc>
      </w:tr>
      <w:tr>
        <w:trPr>
          <w:cantSplit w:val="0"/>
          <w:tblHeader w:val="0"/>
        </w:trPr>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Procedure"</w:t>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for awarding a Call-Off Contract pursuant to Clause 2 (How the contract works) and Framework Schedule 7 (Call-Off Award Procedure);</w:t>
            </w:r>
          </w:p>
        </w:tc>
      </w:tr>
      <w:tr>
        <w:trPr>
          <w:cantSplit w:val="0"/>
          <w:tblHeader w:val="0"/>
        </w:trPr>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Special Terms"</w:t>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Order Form incorporated into the applicable Call-Off Contract; </w:t>
            </w:r>
          </w:p>
        </w:tc>
      </w:tr>
      <w:tr>
        <w:trPr>
          <w:cantSplit w:val="0"/>
          <w:tblHeader w:val="0"/>
        </w:trPr>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Start Date"</w:t>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a start of a Call-Off Contract as stated in the Order Form;</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Tender"</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in response to the Buyer’s Statement of Requirements following a Further Competition Procedure and set out at Call-Off Schedule 4 (Call-Off Tender);</w:t>
            </w:r>
          </w:p>
        </w:tc>
      </w:tr>
      <w:tr>
        <w:trPr>
          <w:cantSplit w:val="0"/>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“Carbon Reduction Plan”</w:t>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202124"/>
                <w:sz w:val="24"/>
                <w:szCs w:val="24"/>
                <w:highlight w:val="white"/>
                <w:rtl w:val="0"/>
              </w:rPr>
              <w:t xml:space="preserve">a plan which contains the details of  emissions across a single year against a range of emissions sources and greenhouse gasses, as per PPN 06/21.</w:t>
            </w:r>
            <w:r w:rsidDel="00000000" w:rsidR="00000000" w:rsidRPr="00000000">
              <w:rPr>
                <w:rtl w:val="0"/>
              </w:rPr>
            </w:r>
          </w:p>
        </w:tc>
      </w:tr>
      <w:tr>
        <w:trPr>
          <w:cantSplit w:val="0"/>
          <w:tblHeader w:val="0"/>
        </w:trPr>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w:t>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 Authorised Representative"</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CCS from time to time in relation to the Framework Contract initially identified in the Framework Award Form;</w:t>
            </w:r>
          </w:p>
        </w:tc>
      </w:tr>
      <w:tr>
        <w:trPr>
          <w:cantSplit w:val="0"/>
          <w:tblHeader w:val="0"/>
        </w:trPr>
        <w:tc>
          <w:tcPr/>
          <w:p w:rsidR="00000000" w:rsidDel="00000000" w:rsidP="00000000" w:rsidRDefault="00000000" w:rsidRPr="00000000" w14:paraId="000000A1">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"Central Government Body"</w:t>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body listed in one of the following sub-categories of the Central Government classification of the Public Sector Classification Guide, as published and amended from time to time by the Office for National Statistics:</w:t>
            </w:r>
          </w:p>
          <w:p w:rsidR="00000000" w:rsidDel="00000000" w:rsidP="00000000" w:rsidRDefault="00000000" w:rsidRPr="00000000" w14:paraId="000000A3">
            <w:pPr>
              <w:numPr>
                <w:ilvl w:val="1"/>
                <w:numId w:val="11"/>
              </w:numPr>
              <w:pBdr>
                <w:top w:space="0" w:sz="0" w:val="nil"/>
                <w:left w:space="0" w:sz="0" w:val="nil"/>
                <w:bottom w:space="0" w:sz="0" w:val="nil"/>
                <w:right w:space="0" w:sz="0" w:val="nil"/>
                <w:between w:space="0" w:sz="0" w:val="nil"/>
              </w:pBdr>
              <w:tabs>
                <w:tab w:val="left" w:leader="none" w:pos="-576"/>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Government Department;</w:t>
            </w:r>
          </w:p>
          <w:p w:rsidR="00000000" w:rsidDel="00000000" w:rsidP="00000000" w:rsidRDefault="00000000" w:rsidRPr="00000000" w14:paraId="000000A4">
            <w:pPr>
              <w:numPr>
                <w:ilvl w:val="1"/>
                <w:numId w:val="11"/>
              </w:numPr>
              <w:pBdr>
                <w:top w:space="0" w:sz="0" w:val="nil"/>
                <w:left w:space="0" w:sz="0" w:val="nil"/>
                <w:bottom w:space="0" w:sz="0" w:val="nil"/>
                <w:right w:space="0" w:sz="0" w:val="nil"/>
                <w:between w:space="0" w:sz="0" w:val="nil"/>
              </w:pBdr>
              <w:tabs>
                <w:tab w:val="left" w:leader="none" w:pos="-576"/>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Non-Departmental Public Body or Assembly Sponsored Public Body (advisory, executive, or tribunal);</w:t>
            </w:r>
          </w:p>
          <w:p w:rsidR="00000000" w:rsidDel="00000000" w:rsidP="00000000" w:rsidRDefault="00000000" w:rsidRPr="00000000" w14:paraId="000000A5">
            <w:pPr>
              <w:numPr>
                <w:ilvl w:val="1"/>
                <w:numId w:val="11"/>
              </w:numPr>
              <w:pBdr>
                <w:top w:space="0" w:sz="0" w:val="nil"/>
                <w:left w:space="0" w:sz="0" w:val="nil"/>
                <w:bottom w:space="0" w:sz="0" w:val="nil"/>
                <w:right w:space="0" w:sz="0" w:val="nil"/>
                <w:between w:space="0" w:sz="0" w:val="nil"/>
              </w:pBdr>
              <w:tabs>
                <w:tab w:val="left" w:leader="none" w:pos="-576"/>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Non-Ministerial Department; or</w:t>
            </w:r>
          </w:p>
          <w:p w:rsidR="00000000" w:rsidDel="00000000" w:rsidP="00000000" w:rsidRDefault="00000000" w:rsidRPr="00000000" w14:paraId="000000A6">
            <w:pPr>
              <w:numPr>
                <w:ilvl w:val="1"/>
                <w:numId w:val="11"/>
              </w:numPr>
              <w:pBdr>
                <w:top w:space="0" w:sz="0" w:val="nil"/>
                <w:left w:space="0" w:sz="0" w:val="nil"/>
                <w:bottom w:space="0" w:sz="0" w:val="nil"/>
                <w:right w:space="0" w:sz="0" w:val="nil"/>
                <w:between w:space="0" w:sz="0" w:val="nil"/>
              </w:pBdr>
              <w:tabs>
                <w:tab w:val="left" w:leader="none" w:pos="-576"/>
                <w:tab w:val="left" w:leader="none" w:pos="284"/>
              </w:tabs>
              <w:spacing w:after="120" w:lineRule="auto"/>
              <w:ind w:left="992"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Executive Agency;</w:t>
            </w:r>
          </w:p>
        </w:tc>
      </w:tr>
      <w:tr>
        <w:trPr>
          <w:cantSplit w:val="0"/>
          <w:tblHeader w:val="0"/>
        </w:trPr>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in Law"</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in Law which impacts on the supply of the Deliverables and performance of the Contract which comes into force after the Start Date;</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of Control"</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"Charges"</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(exclusive of any applicable VAT), payable to the Supplier by the Buyer under the Call-Off Contract, as set out in the Order Form, for the full and proper performance by the Supplier of its obligations under the Call-Off Contract less any Deductions;</w:t>
            </w:r>
          </w:p>
        </w:tc>
      </w:tr>
      <w:tr>
        <w:trPr>
          <w:cantSplit w:val="0"/>
          <w:tblHeader w:val="0"/>
        </w:trPr>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"Claim"</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which it appears that a Beneficiary is, or may become, entitled to indemnification under this Contract;</w:t>
            </w:r>
          </w:p>
        </w:tc>
      </w:tr>
      <w:tr>
        <w:trPr>
          <w:cantSplit w:val="0"/>
          <w:tblHeader w:val="0"/>
        </w:trPr>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“Cleaning Consumables”</w:t>
            </w:r>
            <w:r w:rsidDel="00000000" w:rsidR="00000000" w:rsidRPr="00000000">
              <w:rPr>
                <w:rtl w:val="0"/>
              </w:rPr>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any and all supplies and materials of the type that are necessary for the performance of the Cleaning Services, including, without limitation, floor finishes, cleaners, detergents, sanitizers, hand soaps, wipes, paper towels, plastics.</w:t>
            </w:r>
            <w:r w:rsidDel="00000000" w:rsidR="00000000" w:rsidRPr="00000000">
              <w:rPr>
                <w:rtl w:val="0"/>
              </w:rPr>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“Commercial Off-the-shelf (COTS)”</w:t>
            </w: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products that are packaged solutions which are then adapted to satisfy the needs of the purchasing organization, rather than the commissioning of custom-made, or bespoke, solutions;</w:t>
            </w:r>
          </w:p>
        </w:tc>
      </w:tr>
      <w:tr>
        <w:trPr>
          <w:cantSplit w:val="0"/>
          <w:tblHeader w:val="0"/>
        </w:trP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"Commercially Sensitive Information"</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Confidential Information listed in the Framework Award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Supply"</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Management Plan”</w:t>
            </w:r>
          </w:p>
        </w:tc>
        <w:tc>
          <w:tcPr/>
          <w:p w:rsidR="00000000" w:rsidDel="00000000" w:rsidP="00000000" w:rsidRDefault="00000000" w:rsidRPr="00000000" w14:paraId="000000B8">
            <w:pPr>
              <w:tabs>
                <w:tab w:val="left" w:leader="none" w:pos="-179"/>
                <w:tab w:val="left" w:leader="none" w:pos="284"/>
              </w:tabs>
              <w:spacing w:after="240" w:before="240" w:line="276" w:lineRule="auto"/>
              <w:ind w:left="360" w:right="248"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by which a Supplier shall plan, organise, control, and lead activities that ensure compliance with all legal requirements and any Buyer specified Services outlined within the Call-Off Contract.</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Management System”</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integrated system of documents, processes, tools, controls, and functions designed to ensure compliance with all legal requirements and any Buyer specified Services outlined within the Call-Off Contract. </w:t>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Report”</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report produced to highlight whether the Buyer Premises in its current condition and in the way it is currently used is fully </w:t>
            </w:r>
            <w:r w:rsidDel="00000000" w:rsidR="00000000" w:rsidRPr="00000000">
              <w:rPr>
                <w:rFonts w:ascii="Arial" w:cs="Arial" w:eastAsia="Arial" w:hAnsi="Arial"/>
                <w:sz w:val="24"/>
                <w:szCs w:val="24"/>
                <w:rtl w:val="0"/>
              </w:rPr>
              <w:t xml:space="preserve">compliant</w:t>
            </w:r>
            <w:r w:rsidDel="00000000" w:rsidR="00000000" w:rsidRPr="00000000">
              <w:rPr>
                <w:rFonts w:ascii="Arial" w:cs="Arial" w:eastAsia="Arial" w:hAnsi="Arial"/>
                <w:color w:val="000000"/>
                <w:sz w:val="24"/>
                <w:szCs w:val="24"/>
                <w:rtl w:val="0"/>
              </w:rPr>
              <w:t xml:space="preserve"> with all legislation and statutory requirements.</w:t>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Officer"</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person(s) appointed by the Supplier who is responsible for ensuring that the Supplier complies with its legal obligations;</w:t>
            </w:r>
          </w:p>
        </w:tc>
      </w:tr>
      <w:tr>
        <w:trPr>
          <w:cantSplit w:val="0"/>
          <w:tblHeader w:val="0"/>
        </w:trPr>
        <w:tc>
          <w:tcPr>
            <w:vAlign w:val="cente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“Condition Survey”</w:t>
            </w:r>
            <w:r w:rsidDel="00000000" w:rsidR="00000000" w:rsidRPr="00000000">
              <w:rPr>
                <w:rtl w:val="0"/>
              </w:rPr>
            </w:r>
          </w:p>
        </w:tc>
        <w:tc>
          <w:tcPr>
            <w:vAlign w:val="center"/>
          </w:tcPr>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formal periodic survey carried out by the Supplier on the Buyer’s systems, Assets and building fabric, performed annually (or as otherwise specified by the Buyer);</w:t>
            </w:r>
            <w:r w:rsidDel="00000000" w:rsidR="00000000" w:rsidRPr="00000000">
              <w:rPr>
                <w:rtl w:val="0"/>
              </w:rPr>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"Confidential Information"</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any information, however it is conveyed, that relates to the business, affairs, developments, trade secrets, Know-How, personnel and </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color w:val="000000"/>
                <w:sz w:val="24"/>
                <w:szCs w:val="24"/>
                <w:rtl w:val="0"/>
              </w:rPr>
              <w:t xml:space="preserve">uppliers of CCS, the Buyer or the Supplier, including IPRs, together with information derived from the above, and any other information clearly designated as being confidential (whether or not it is marked as </w:t>
            </w:r>
            <w:r w:rsidDel="00000000" w:rsidR="00000000" w:rsidRPr="00000000">
              <w:rPr>
                <w:rFonts w:ascii="Arial" w:cs="Arial" w:eastAsia="Arial" w:hAnsi="Arial"/>
                <w:b w:val="1"/>
                <w:color w:val="000000"/>
                <w:sz w:val="24"/>
                <w:szCs w:val="24"/>
                <w:rtl w:val="0"/>
              </w:rPr>
              <w:t xml:space="preserve">"confidential"</w:t>
            </w:r>
            <w:r w:rsidDel="00000000" w:rsidR="00000000" w:rsidRPr="00000000">
              <w:rPr>
                <w:rFonts w:ascii="Arial" w:cs="Arial" w:eastAsia="Arial" w:hAnsi="Arial"/>
                <w:color w:val="000000"/>
                <w:sz w:val="24"/>
                <w:szCs w:val="24"/>
                <w:rtl w:val="0"/>
              </w:rPr>
              <w:t xml:space="preserve">) or which ought reasonably to be considered to be confidential;</w:t>
            </w:r>
          </w:p>
        </w:tc>
      </w:tr>
      <w:tr>
        <w:trPr>
          <w:cantSplit w:val="0"/>
          <w:tblHeader w:val="0"/>
        </w:trPr>
        <w:tc>
          <w:tcPr/>
          <w:p w:rsidR="00000000" w:rsidDel="00000000" w:rsidP="00000000" w:rsidRDefault="00000000" w:rsidRPr="00000000" w14:paraId="000000C3">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"Conflict of Interest"</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conflict between the financial or personal duties of the Supplier or the Supplier Staff and the duties owed to CCS or any Buyer under a Contract, in the reasonable opinion of the Buyer or CCS;</w:t>
            </w:r>
          </w:p>
        </w:tc>
      </w:tr>
      <w:tr>
        <w:trPr>
          <w:cantSplit w:val="0"/>
          <w:tblHeader w:val="0"/>
        </w:trPr>
        <w:tc>
          <w:tcPr/>
          <w:p w:rsidR="00000000" w:rsidDel="00000000" w:rsidP="00000000" w:rsidRDefault="00000000" w:rsidRPr="00000000" w14:paraId="000000C5">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“Continuous Improvement”</w:t>
            </w:r>
            <w:r w:rsidDel="00000000" w:rsidR="00000000" w:rsidRPr="00000000">
              <w:rPr>
                <w:rtl w:val="0"/>
              </w:rPr>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an ongoing effort to improve products, services or processes;</w:t>
            </w:r>
            <w:r w:rsidDel="00000000" w:rsidR="00000000" w:rsidRPr="00000000">
              <w:rPr>
                <w:rtl w:val="0"/>
              </w:rPr>
            </w:r>
          </w:p>
        </w:tc>
      </w:tr>
      <w:tr>
        <w:trPr>
          <w:cantSplit w:val="0"/>
          <w:tblHeader w:val="0"/>
        </w:trPr>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the Framework Contract or the Call-Off Contract, as the context requires;</w:t>
            </w:r>
          </w:p>
        </w:tc>
      </w:tr>
      <w:tr>
        <w:trPr>
          <w:cantSplit w:val="0"/>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“Contract Management”</w:t>
            </w:r>
            <w:r w:rsidDel="00000000" w:rsidR="00000000" w:rsidRPr="00000000">
              <w:rPr>
                <w:rtl w:val="0"/>
              </w:rPr>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the process that ensures Suppliers adhere to their agreed contractual obligations along with negotiating any future changes that need to take place;</w:t>
            </w:r>
            <w:r w:rsidDel="00000000" w:rsidR="00000000" w:rsidRPr="00000000">
              <w:rPr>
                <w:rtl w:val="0"/>
              </w:rPr>
            </w:r>
          </w:p>
        </w:tc>
      </w:tr>
      <w:tr>
        <w:trPr>
          <w:cantSplit w:val="0"/>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Period"</w:t>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either a Framework Contract or Call-Off Contract on and from the earlier of the:</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leader="none" w:pos="-179"/>
                <w:tab w:val="left" w:leader="none" w:pos="270"/>
              </w:tabs>
              <w:spacing w:after="120" w:lineRule="auto"/>
              <w:ind w:left="1700" w:right="242" w:hanging="141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applicable Start Date; or</w:t>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left" w:leader="none" w:pos="-179"/>
                <w:tab w:val="left" w:leader="none" w:pos="270"/>
              </w:tabs>
              <w:spacing w:after="120" w:lineRule="auto"/>
              <w:ind w:left="1417" w:right="242" w:hanging="113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 Effective Date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up to and including the applicable End Date; </w:t>
            </w:r>
          </w:p>
        </w:tc>
      </w:tr>
      <w:tr>
        <w:trPr>
          <w:cantSplit w:val="0"/>
          <w:tblHeader w:val="0"/>
        </w:trPr>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Value"</w:t>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Year"</w:t>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consecutive period of twelve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(12) Months commencing on the Call-Off Start Date or each anniversary thereof;</w:t>
            </w:r>
          </w:p>
        </w:tc>
      </w:tr>
      <w:tr>
        <w:trPr>
          <w:cantSplit w:val="0"/>
          <w:tblHeader w:val="0"/>
        </w:trPr>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control in either of the senses defined in sections 450 and 1124 of the Corporation Tax Act 2010 and "</w:t>
            </w:r>
            <w:r w:rsidDel="00000000" w:rsidR="00000000" w:rsidRPr="00000000">
              <w:rPr>
                <w:rFonts w:ascii="Arial" w:cs="Arial" w:eastAsia="Arial" w:hAnsi="Arial"/>
                <w:b w:val="1"/>
                <w:color w:val="000000"/>
                <w:sz w:val="24"/>
                <w:szCs w:val="24"/>
                <w:rtl w:val="0"/>
              </w:rPr>
              <w:t xml:space="preserve">Controlled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“Controller”</w:t>
            </w:r>
          </w:p>
        </w:tc>
        <w:tc>
          <w:tcPr/>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“COPR”</w:t>
            </w:r>
            <w:r w:rsidDel="00000000" w:rsidR="00000000" w:rsidRPr="00000000">
              <w:rPr>
                <w:rtl w:val="0"/>
              </w:rPr>
            </w:r>
          </w:p>
        </w:tc>
        <w:tc>
          <w:tcPr/>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179"/>
                <w:tab w:val="left" w:leader="none" w:pos="142"/>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Control of Pesticides Regulations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9">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“Core Services”</w:t>
            </w:r>
          </w:p>
          <w:p w:rsidR="00000000" w:rsidDel="00000000" w:rsidP="00000000" w:rsidRDefault="00000000" w:rsidRPr="00000000" w14:paraId="000000DA">
            <w:pPr>
              <w:spacing w:after="120" w:lineRule="auto"/>
              <w:rPr>
                <w:rFonts w:ascii="Arial" w:cs="Arial" w:eastAsia="Arial" w:hAnsi="Arial"/>
                <w:b w:val="1"/>
                <w:sz w:val="24"/>
                <w:szCs w:val="24"/>
              </w:rPr>
            </w:pPr>
            <w:r w:rsidDel="00000000" w:rsidR="00000000" w:rsidRPr="00000000">
              <w:rPr>
                <w:rtl w:val="0"/>
              </w:rPr>
            </w:r>
          </w:p>
        </w:tc>
        <w:tc>
          <w:tcPr>
            <w:vAlign w:val="center"/>
          </w:tcPr>
          <w:p w:rsidR="00000000" w:rsidDel="00000000" w:rsidP="00000000" w:rsidRDefault="00000000" w:rsidRPr="00000000" w14:paraId="000000DB">
            <w:pPr>
              <w:tabs>
                <w:tab w:val="left" w:leader="none" w:pos="-179"/>
                <w:tab w:val="left" w:leader="none" w:pos="142"/>
              </w:tabs>
              <w:spacing w:after="120" w:lineRule="auto"/>
              <w:ind w:left="142"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services as defined in Framework Schedule 1 – Specification that all Suppliers must be capable of providing on this Framework.</w:t>
            </w:r>
          </w:p>
        </w:tc>
      </w:tr>
      <w:tr>
        <w:trPr>
          <w:cantSplit w:val="0"/>
          <w:tblHeader w:val="0"/>
        </w:trPr>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“Core Terms”</w:t>
            </w:r>
          </w:p>
        </w:tc>
        <w:tc>
          <w:tcPr/>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terms and conditions for common goods and services which govern how Suppliers must interact with CCS and Buyers under Framework Contracts and Call-Off Contracts;</w:t>
            </w:r>
          </w:p>
        </w:tc>
      </w:tr>
      <w:tr>
        <w:trPr>
          <w:cantSplit w:val="0"/>
          <w:tblHeader w:val="0"/>
        </w:trPr>
        <w:tc>
          <w:tcPr>
            <w:vAlign w:val="cente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Overhead” </w:t>
            </w:r>
          </w:p>
        </w:tc>
        <w:tc>
          <w:tcPr>
            <w:vAlign w:val="center"/>
          </w:tcPr>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Personnel and accordingly included within limb (a) of the definition of “Costs”;</w:t>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Corporate Overhead is captured at Framework level in the form of a percentage uplift, and forms part of the price evaluation. At Further Competition the Framework rates are used as maximum rates, and bidders are invited to reduce the rates for each specific Further Competition.</w:t>
            </w:r>
          </w:p>
        </w:tc>
      </w:tr>
      <w:tr>
        <w:trPr>
          <w:cantSplit w:val="0"/>
          <w:tblHeader w:val="0"/>
        </w:trPr>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“COSHH”</w:t>
            </w:r>
          </w:p>
        </w:tc>
        <w:tc>
          <w:tcPr/>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Control of Substances Hazardous to Health. The law that requires employers to control substances that are hazardous to health</w:t>
            </w:r>
          </w:p>
        </w:tc>
      </w:tr>
      <w:tr>
        <w:trPr>
          <w:cantSplit w:val="0"/>
          <w:tblHeader w:val="0"/>
        </w:trPr>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highlight w:val="green"/>
              </w:rPr>
            </w:pPr>
            <w:r w:rsidDel="00000000" w:rsidR="00000000" w:rsidRPr="00000000">
              <w:rPr>
                <w:rFonts w:ascii="Arial" w:cs="Arial" w:eastAsia="Arial" w:hAnsi="Arial"/>
                <w:b w:val="1"/>
                <w:sz w:val="24"/>
                <w:szCs w:val="24"/>
                <w:rtl w:val="0"/>
              </w:rPr>
              <w:t xml:space="preserve">“COSoP”</w:t>
            </w:r>
            <w:r w:rsidDel="00000000" w:rsidR="00000000" w:rsidRPr="00000000">
              <w:rPr>
                <w:rtl w:val="0"/>
              </w:rPr>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Cabinet Office Statement of Practice;</w:t>
            </w:r>
            <w:r w:rsidDel="00000000" w:rsidR="00000000" w:rsidRPr="00000000">
              <w:rPr>
                <w:rtl w:val="0"/>
              </w:rPr>
            </w:r>
          </w:p>
        </w:tc>
      </w:tr>
      <w:tr>
        <w:trPr>
          <w:cantSplit w:val="0"/>
          <w:tblHeader w:val="0"/>
        </w:trPr>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"Costs"</w:t>
            </w:r>
          </w:p>
        </w:tc>
        <w:tc>
          <w:tcPr/>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2"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E7">
            <w:pPr>
              <w:numPr>
                <w:ilvl w:val="1"/>
                <w:numId w:val="19"/>
              </w:numPr>
              <w:pBdr>
                <w:top w:space="0" w:sz="0" w:val="nil"/>
                <w:left w:space="0" w:sz="0" w:val="nil"/>
                <w:bottom w:space="0" w:sz="0" w:val="nil"/>
                <w:right w:space="0" w:sz="0" w:val="nil"/>
                <w:between w:space="0" w:sz="0" w:val="nil"/>
              </w:pBdr>
              <w:tabs>
                <w:tab w:val="left" w:leader="none" w:pos="-576"/>
                <w:tab w:val="left" w:leader="none" w:pos="270"/>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 to the Supplier or the Key Subcontractor (as the context requires), calculated per Work Day, of engaging the Supplier Staff, including:</w:t>
            </w:r>
          </w:p>
          <w:p w:rsidR="00000000" w:rsidDel="00000000" w:rsidP="00000000" w:rsidRDefault="00000000" w:rsidRPr="00000000" w14:paraId="000000E8">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 salary paid to the Supplier Staff;</w:t>
            </w:r>
          </w:p>
          <w:p w:rsidR="00000000" w:rsidDel="00000000" w:rsidP="00000000" w:rsidRDefault="00000000" w:rsidRPr="00000000" w14:paraId="000000E9">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employer’s National Insurance contributions;</w:t>
            </w:r>
          </w:p>
          <w:p w:rsidR="00000000" w:rsidDel="00000000" w:rsidP="00000000" w:rsidRDefault="00000000" w:rsidRPr="00000000" w14:paraId="000000EA">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pension contributions;</w:t>
            </w:r>
          </w:p>
          <w:p w:rsidR="00000000" w:rsidDel="00000000" w:rsidP="00000000" w:rsidRDefault="00000000" w:rsidRPr="00000000" w14:paraId="000000EB">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 allowances; </w:t>
            </w:r>
          </w:p>
          <w:p w:rsidR="00000000" w:rsidDel="00000000" w:rsidP="00000000" w:rsidRDefault="00000000" w:rsidRPr="00000000" w14:paraId="000000EC">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contractual employment benefits;</w:t>
            </w:r>
          </w:p>
          <w:p w:rsidR="00000000" w:rsidDel="00000000" w:rsidP="00000000" w:rsidRDefault="00000000" w:rsidRPr="00000000" w14:paraId="000000ED">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training;</w:t>
            </w:r>
          </w:p>
          <w:p w:rsidR="00000000" w:rsidDel="00000000" w:rsidP="00000000" w:rsidRDefault="00000000" w:rsidRPr="00000000" w14:paraId="000000EE">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accommodation;</w:t>
            </w:r>
          </w:p>
          <w:p w:rsidR="00000000" w:rsidDel="00000000" w:rsidP="00000000" w:rsidRDefault="00000000" w:rsidRPr="00000000" w14:paraId="000000EF">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5"/>
              </w:tabs>
              <w:spacing w:after="120" w:lineRule="auto"/>
              <w:ind w:left="1559"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IT equipment and tools reasonably necessary to provide the Deliverables (but not including items included within limb (b) below); and</w:t>
            </w:r>
          </w:p>
          <w:p w:rsidR="00000000" w:rsidDel="00000000" w:rsidP="00000000" w:rsidRDefault="00000000" w:rsidRPr="00000000" w14:paraId="000000F0">
            <w:pPr>
              <w:numPr>
                <w:ilvl w:val="2"/>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559"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reasonable recruitment costs, as agreed with the Buyer; </w:t>
            </w:r>
          </w:p>
          <w:p w:rsidR="00000000" w:rsidDel="00000000" w:rsidP="00000000" w:rsidRDefault="00000000" w:rsidRPr="00000000" w14:paraId="000000F1">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F2">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F3">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Reimbursable Expenses to the extent these have been specified as allowable in the Order Form and are incurred in delivering any Deliverables;</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left" w:leader="none" w:pos="-179"/>
                <w:tab w:val="left" w:leader="none" w:pos="284"/>
                <w:tab w:val="left" w:leader="none" w:pos="411"/>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but excluding:</w:t>
            </w:r>
          </w:p>
          <w:p w:rsidR="00000000" w:rsidDel="00000000" w:rsidP="00000000" w:rsidRDefault="00000000" w:rsidRPr="00000000" w14:paraId="000000F5">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Overhead;</w:t>
            </w:r>
          </w:p>
          <w:p w:rsidR="00000000" w:rsidDel="00000000" w:rsidP="00000000" w:rsidRDefault="00000000" w:rsidRPr="00000000" w14:paraId="000000F6">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financing or similar costs;</w:t>
            </w:r>
          </w:p>
          <w:p w:rsidR="00000000" w:rsidDel="00000000" w:rsidP="00000000" w:rsidRDefault="00000000" w:rsidRPr="00000000" w14:paraId="000000F7">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maintenance and support costs to the extent that these relate to maintenance and/or support Deliverables provided beyond the Call-Off Contract Period whether in relation to Supplier Assets or otherwise;</w:t>
            </w:r>
          </w:p>
          <w:p w:rsidR="00000000" w:rsidDel="00000000" w:rsidP="00000000" w:rsidRDefault="00000000" w:rsidRPr="00000000" w14:paraId="000000F8">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taxation;</w:t>
            </w:r>
          </w:p>
          <w:p w:rsidR="00000000" w:rsidDel="00000000" w:rsidP="00000000" w:rsidRDefault="00000000" w:rsidRPr="00000000" w14:paraId="000000F9">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fines and penalties;</w:t>
            </w:r>
          </w:p>
          <w:p w:rsidR="00000000" w:rsidDel="00000000" w:rsidP="00000000" w:rsidRDefault="00000000" w:rsidRPr="00000000" w14:paraId="000000FA">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amounts payable under Call-Off Schedule 16 (Benchmarking) where such Schedule is used; and</w:t>
            </w:r>
          </w:p>
          <w:p w:rsidR="00000000" w:rsidDel="00000000" w:rsidP="00000000" w:rsidRDefault="00000000" w:rsidRPr="00000000" w14:paraId="000000FB">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“CQC”</w:t>
            </w:r>
            <w:r w:rsidDel="00000000" w:rsidR="00000000" w:rsidRPr="00000000">
              <w:rPr>
                <w:rtl w:val="0"/>
              </w:rPr>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Care Quality Commission </w:t>
            </w:r>
            <w:r w:rsidDel="00000000" w:rsidR="00000000" w:rsidRPr="00000000">
              <w:rPr>
                <w:rtl w:val="0"/>
              </w:rPr>
            </w:r>
          </w:p>
        </w:tc>
      </w:tr>
      <w:tr>
        <w:trPr>
          <w:cantSplit w:val="0"/>
          <w:tblHeader w:val="0"/>
        </w:trPr>
        <w:tc>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“Credit Rating Threshold”</w:t>
            </w:r>
          </w:p>
        </w:tc>
        <w:tc>
          <w:tcPr/>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Framework Award Form or Order Form, as the context requires</w:t>
            </w:r>
          </w:p>
        </w:tc>
      </w:tr>
      <w:tr>
        <w:trPr>
          <w:cantSplit w:val="0"/>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“CRM”</w:t>
            </w:r>
            <w:r w:rsidDel="00000000" w:rsidR="00000000" w:rsidRPr="00000000">
              <w:rPr>
                <w:rtl w:val="0"/>
              </w:rPr>
            </w:r>
          </w:p>
        </w:tc>
        <w:tc>
          <w:tcPr/>
          <w:p w:rsidR="00000000" w:rsidDel="00000000" w:rsidP="00000000" w:rsidRDefault="00000000" w:rsidRPr="00000000" w14:paraId="00000101">
            <w:pPr>
              <w:tabs>
                <w:tab w:val="left" w:leader="none" w:pos="284"/>
              </w:tabs>
              <w:spacing w:line="276" w:lineRule="auto"/>
              <w:ind w:left="284"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Customer Relationship Management</w:t>
            </w:r>
          </w:p>
        </w:tc>
      </w:tr>
      <w:tr>
        <w:trPr>
          <w:cantSplit w:val="0"/>
          <w:tblHeader w:val="0"/>
        </w:trPr>
        <w:tc>
          <w:tcPr>
            <w:vAlign w:val="cente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"Crown Body</w:t>
            </w:r>
            <w:r w:rsidDel="00000000" w:rsidR="00000000" w:rsidRPr="00000000">
              <w:rPr>
                <w:rFonts w:ascii="Arial" w:cs="Arial" w:eastAsia="Arial" w:hAnsi="Arial"/>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government of the United Kingdom (including the Northern Ireland Assembly and Executive Committee, the Scottish Executive and the National Assembly for Wales), including, but not limited to, government ministers and government departments and particular bodies, persons, commissions or agencies from time to time carrying out functions on its behalf;</w:t>
            </w:r>
            <w:r w:rsidDel="00000000" w:rsidR="00000000" w:rsidRPr="00000000">
              <w:rPr>
                <w:rtl w:val="0"/>
              </w:rPr>
            </w:r>
          </w:p>
        </w:tc>
      </w:tr>
      <w:tr>
        <w:trPr>
          <w:cantSplit w:val="0"/>
          <w:tblHeader w:val="0"/>
        </w:trPr>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"CRTPA"</w:t>
            </w:r>
          </w:p>
        </w:tc>
        <w:tc>
          <w:tcPr/>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“Data Analytics Capability”</w:t>
            </w:r>
            <w:r w:rsidDel="00000000" w:rsidR="00000000" w:rsidRPr="00000000">
              <w:rPr>
                <w:rtl w:val="0"/>
              </w:rPr>
            </w:r>
          </w:p>
        </w:tc>
        <w:tc>
          <w:tcPr/>
          <w:p w:rsidR="00000000" w:rsidDel="00000000" w:rsidP="00000000" w:rsidRDefault="00000000" w:rsidRPr="00000000" w14:paraId="00000107">
            <w:pPr>
              <w:tabs>
                <w:tab w:val="left" w:leader="none" w:pos="284"/>
              </w:tabs>
              <w:spacing w:line="276" w:lineRule="auto"/>
              <w:ind w:left="284" w:right="242" w:firstLine="0"/>
              <w:rPr>
                <w:rFonts w:ascii="Arial" w:cs="Arial" w:eastAsia="Arial" w:hAnsi="Arial"/>
                <w:sz w:val="24"/>
                <w:szCs w:val="24"/>
              </w:rPr>
            </w:pPr>
            <w:r w:rsidDel="00000000" w:rsidR="00000000" w:rsidRPr="00000000">
              <w:rPr>
                <w:rFonts w:ascii="Arial" w:cs="Arial" w:eastAsia="Arial" w:hAnsi="Arial"/>
                <w:color w:val="202124"/>
                <w:sz w:val="24"/>
                <w:szCs w:val="24"/>
                <w:rtl w:val="0"/>
              </w:rPr>
              <w:t xml:space="preserve">the application of advanced analysis to discover deep insights, make predictions and generate recommendations;</w:t>
            </w:r>
            <w:r w:rsidDel="00000000" w:rsidR="00000000" w:rsidRPr="00000000">
              <w:rPr>
                <w:rtl w:val="0"/>
              </w:rPr>
            </w:r>
          </w:p>
        </w:tc>
      </w:tr>
      <w:tr>
        <w:trPr>
          <w:cantSplit w:val="0"/>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Impact Assessment”</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Legislation"</w:t>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the UK GDPR as amended from time to time; (ii) the DPA 2018 to the extent that it relates to Processing of Personal Data and privacy; (iii) all applicable Law about the Processing of Personal Data and privacy;</w:t>
            </w:r>
          </w:p>
        </w:tc>
      </w:tr>
      <w:tr>
        <w:trPr>
          <w:cantSplit w:val="0"/>
          <w:tblHeader w:val="0"/>
        </w:trPr>
        <w:tc>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Liability Cap”</w:t>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 specified in the Framework Award Form;</w:t>
            </w:r>
          </w:p>
        </w:tc>
      </w:tr>
      <w:tr>
        <w:trPr>
          <w:cantSplit w:val="0"/>
          <w:tblHeader w:val="0"/>
        </w:trPr>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Officer"</w:t>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“Data Services”</w:t>
            </w:r>
            <w:r w:rsidDel="00000000" w:rsidR="00000000" w:rsidRPr="00000000">
              <w:rPr>
                <w:rtl w:val="0"/>
              </w:rPr>
            </w:r>
          </w:p>
        </w:tc>
        <w:tc>
          <w:tcPr/>
          <w:p w:rsidR="00000000" w:rsidDel="00000000" w:rsidP="00000000" w:rsidRDefault="00000000" w:rsidRPr="00000000" w14:paraId="00000111">
            <w:pPr>
              <w:tabs>
                <w:tab w:val="left" w:leader="none" w:pos="284"/>
              </w:tabs>
              <w:spacing w:line="276" w:lineRule="auto"/>
              <w:ind w:left="284" w:right="242" w:firstLine="0"/>
              <w:rPr>
                <w:rFonts w:ascii="Arial" w:cs="Arial" w:eastAsia="Arial" w:hAnsi="Arial"/>
                <w:color w:val="000000"/>
                <w:sz w:val="24"/>
                <w:szCs w:val="24"/>
              </w:rPr>
            </w:pPr>
            <w:r w:rsidDel="00000000" w:rsidR="00000000" w:rsidRPr="00000000">
              <w:rPr>
                <w:rFonts w:ascii="Arial" w:cs="Arial" w:eastAsia="Arial" w:hAnsi="Arial"/>
                <w:color w:val="202124"/>
                <w:sz w:val="24"/>
                <w:szCs w:val="24"/>
                <w:highlight w:val="white"/>
                <w:rtl w:val="0"/>
              </w:rPr>
              <w:t xml:space="preserve"> third-party services that help to manage data for clients;</w:t>
            </w:r>
            <w:r w:rsidDel="00000000" w:rsidR="00000000" w:rsidRPr="00000000">
              <w:rPr>
                <w:rtl w:val="0"/>
              </w:rPr>
            </w:r>
          </w:p>
        </w:tc>
      </w:tr>
      <w:tr>
        <w:trPr>
          <w:cantSplit w:val="0"/>
          <w:tblHeader w:val="0"/>
        </w:trPr>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w:t>
            </w:r>
          </w:p>
        </w:tc>
        <w:tc>
          <w:tcPr/>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 Access Request"</w:t>
            </w:r>
          </w:p>
        </w:tc>
        <w:tc>
          <w:tcPr/>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Validation Audit”</w:t>
            </w:r>
          </w:p>
        </w:tc>
        <w:tc>
          <w:tcPr/>
          <w:p w:rsidR="00000000" w:rsidDel="00000000" w:rsidP="00000000" w:rsidRDefault="00000000" w:rsidRPr="00000000" w14:paraId="00000117">
            <w:pPr>
              <w:tabs>
                <w:tab w:val="left" w:leader="none" w:pos="284"/>
              </w:tabs>
              <w:spacing w:after="240" w:before="240" w:line="276" w:lineRule="auto"/>
              <w:ind w:left="360" w:right="248"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audit on the due diligence data provided by the Buyer to ensure that potential errors, inaccuracies or omissions in the Service data issued by the outgoing Supplier are identified.</w:t>
            </w:r>
          </w:p>
        </w:tc>
      </w:tr>
      <w:tr>
        <w:trPr>
          <w:cantSplit w:val="0"/>
          <w:tblHeader w:val="0"/>
        </w:trPr>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Validation Report”</w:t>
            </w:r>
          </w:p>
        </w:tc>
        <w:tc>
          <w:tcPr/>
          <w:p w:rsidR="00000000" w:rsidDel="00000000" w:rsidP="00000000" w:rsidRDefault="00000000" w:rsidRPr="00000000" w14:paraId="00000119">
            <w:pPr>
              <w:tabs>
                <w:tab w:val="left" w:leader="none" w:pos="284"/>
              </w:tabs>
              <w:spacing w:after="240" w:before="240" w:line="276" w:lineRule="auto"/>
              <w:ind w:left="284" w:right="248" w:hanging="14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is the report that the Supplier will produce to detail the findings and remedial action required to address any errors, inaccuracies or omissions identified in the “Data Validation Audit” where revisions to the Service data may, where agreed with the Buyer, necessitate revisions to the “Services” and/or “Charges” to ensure compliance with the Buyer’s statutory and/or insurance obligations;</w:t>
            </w:r>
          </w:p>
        </w:tc>
      </w:tr>
      <w:tr>
        <w:trPr>
          <w:cantSplit w:val="0"/>
          <w:tblHeader w:val="0"/>
        </w:trPr>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“Datix”</w:t>
            </w:r>
          </w:p>
        </w:tc>
        <w:tc>
          <w:tcPr/>
          <w:p w:rsidR="00000000" w:rsidDel="00000000" w:rsidP="00000000" w:rsidRDefault="00000000" w:rsidRPr="00000000" w14:paraId="0000011B">
            <w:pPr>
              <w:tabs>
                <w:tab w:val="left" w:leader="none" w:pos="284"/>
              </w:tabs>
              <w:spacing w:line="276" w:lineRule="auto"/>
              <w:ind w:left="284" w:right="24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electronic incident reporting system used across the NHS.</w:t>
            </w:r>
          </w:p>
        </w:tc>
      </w:tr>
      <w:tr>
        <w:trPr>
          <w:cantSplit w:val="0"/>
          <w:tblHeader w:val="0"/>
        </w:trPr>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“DBS”</w:t>
            </w:r>
            <w:r w:rsidDel="00000000" w:rsidR="00000000" w:rsidRPr="00000000">
              <w:rPr>
                <w:rtl w:val="0"/>
              </w:rPr>
            </w:r>
          </w:p>
        </w:tc>
        <w:tc>
          <w:tcPr/>
          <w:p w:rsidR="00000000" w:rsidDel="00000000" w:rsidP="00000000" w:rsidRDefault="00000000" w:rsidRPr="00000000" w14:paraId="0000011D">
            <w:pPr>
              <w:tabs>
                <w:tab w:val="left" w:leader="none" w:pos="284"/>
              </w:tabs>
              <w:spacing w:line="276" w:lineRule="auto"/>
              <w:ind w:left="284" w:right="24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Disclosure and Barring Service;</w:t>
            </w:r>
            <w:r w:rsidDel="00000000" w:rsidR="00000000" w:rsidRPr="00000000">
              <w:rPr>
                <w:rtl w:val="0"/>
              </w:rPr>
            </w:r>
          </w:p>
        </w:tc>
      </w:tr>
      <w:tr>
        <w:trPr>
          <w:cantSplit w:val="0"/>
          <w:tblHeader w:val="0"/>
        </w:trPr>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"Deductions"</w:t>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KPI Credits, Delay Payments (if applicable), or any other deduction which the Buyer is paid or is payable to the Buyer under a Call-Off Contract;</w:t>
            </w:r>
          </w:p>
        </w:tc>
      </w:tr>
      <w:tr>
        <w:trPr>
          <w:cantSplit w:val="0"/>
          <w:tblHeader w:val="0"/>
        </w:trPr>
        <w:tc>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 Management Charge"</w:t>
            </w:r>
          </w:p>
        </w:tc>
        <w:tc>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8.1.1 of Framework Schedule 5 (Management Charges and Information);</w:t>
            </w:r>
          </w:p>
        </w:tc>
      </w:tr>
      <w:tr>
        <w:trPr>
          <w:cantSplit w:val="0"/>
          <w:tblHeader w:val="0"/>
        </w:trPr>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"Delay Payments"</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(if any) payable by the Supplier to the Buyer in respect of a delay in respect of a Milestone as specified in the Mobilisation Plan;</w:t>
            </w:r>
          </w:p>
        </w:tc>
      </w:tr>
      <w:tr>
        <w:trPr>
          <w:cantSplit w:val="0"/>
          <w:tblHeader w:val="0"/>
        </w:trPr>
        <w:tc>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"Deliverables"</w:t>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and/or Services that may be ordered under the Contract including the Documentation; </w:t>
            </w:r>
          </w:p>
        </w:tc>
      </w:tr>
      <w:tr>
        <w:trPr>
          <w:cantSplit w:val="0"/>
          <w:tblHeader w:val="0"/>
        </w:trPr>
        <w:tc>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"Delivery"</w:t>
            </w:r>
          </w:p>
        </w:tc>
        <w:tc>
          <w:tcPr/>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delivery of the relevant Deliverable or Milestone in accordance with the terms of a Call-Off Contract as confirmed and accepted by the Buyer by the either (a) confirmation in writing to the Supplier; or (b) where Call-Off Schedule 13 (Mobilisation Plan and Testing) is used issue by the Buyer of a Satisfaction Certificate. "</w:t>
            </w:r>
            <w:r w:rsidDel="00000000" w:rsidR="00000000" w:rsidRPr="00000000">
              <w:rPr>
                <w:rFonts w:ascii="Arial" w:cs="Arial" w:eastAsia="Arial" w:hAnsi="Arial"/>
                <w:b w:val="1"/>
                <w:color w:val="000000"/>
                <w:sz w:val="24"/>
                <w:szCs w:val="24"/>
                <w:rtl w:val="0"/>
              </w:rPr>
              <w:t xml:space="preserve">Deliver</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Delivered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“Dependent Parent Undertaking”</w:t>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the Contract, including for the avoidance of doubt the provision of the Deliverables in accordance with the terms of the Contract;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bookmarkStart w:colFirst="0" w:colLast="0" w:name="_heading=h.tyjcwt" w:id="3"/>
            <w:bookmarkEnd w:id="3"/>
            <w:r w:rsidDel="00000000" w:rsidR="00000000" w:rsidRPr="00000000">
              <w:rPr>
                <w:rFonts w:ascii="Arial" w:cs="Arial" w:eastAsia="Arial" w:hAnsi="Arial"/>
                <w:b w:val="1"/>
                <w:color w:val="000000"/>
                <w:sz w:val="24"/>
                <w:szCs w:val="24"/>
                <w:rtl w:val="0"/>
              </w:rPr>
              <w:t xml:space="preserve">“Direct Award”</w:t>
            </w:r>
          </w:p>
        </w:tc>
        <w:tc>
          <w:tcPr>
            <w:vAlign w:val="center"/>
          </w:tcPr>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award of a Contract directly to a </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color w:val="000000"/>
                <w:sz w:val="24"/>
                <w:szCs w:val="24"/>
                <w:rtl w:val="0"/>
              </w:rPr>
              <w:t xml:space="preserve">upplier without the need for a Further Competition as per the process detailed in Framework Schedule 7</w:t>
            </w:r>
          </w:p>
        </w:tc>
      </w:tr>
      <w:tr>
        <w:trPr>
          <w:cantSplit w:val="0"/>
          <w:tblHeader w:val="0"/>
        </w:trPr>
        <w:tc>
          <w:tcPr>
            <w:vAlign w:val="center"/>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 Award Process”</w:t>
            </w:r>
          </w:p>
        </w:tc>
        <w:tc>
          <w:tcP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as described in Framework Schedule 7 – Call Off Procedure and Award Criteria.</w:t>
            </w:r>
          </w:p>
        </w:tc>
      </w:tr>
      <w:tr>
        <w:trPr>
          <w:cantSplit w:val="0"/>
          <w:tblHeader w:val="0"/>
        </w:trPr>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"Disclosing Party"</w:t>
            </w:r>
          </w:p>
        </w:tc>
        <w:tc>
          <w:tcPr/>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directly or indirectly providing Confidential Information to the other Party in accordance with Clause 15 (What you must keep confidential);</w:t>
            </w:r>
          </w:p>
        </w:tc>
      </w:tr>
      <w:tr>
        <w:trPr>
          <w:cantSplit w:val="0"/>
          <w:tblHeader w:val="0"/>
        </w:trPr>
        <w:tc>
          <w:tcPr/>
          <w:p w:rsidR="00000000" w:rsidDel="00000000" w:rsidP="00000000" w:rsidRDefault="00000000" w:rsidRPr="00000000" w14:paraId="00000132">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w:t>
            </w:r>
          </w:p>
        </w:tc>
        <w:tc>
          <w:tcPr/>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any claim, dispute or difference (whether contractual or non-contractual) arising out of or in connection with a Core Terms Contract or in connection with the negotiation, existence, legal validity, enforceability or termination of the Core Terms Contract, whether the alleged liability shall arise under English law or under the law of some other country and regardless of whether a particular cause of action may successfully be brought in the English courts;</w:t>
            </w:r>
            <w:r w:rsidDel="00000000" w:rsidR="00000000" w:rsidRPr="00000000">
              <w:rPr>
                <w:rtl w:val="0"/>
              </w:rPr>
            </w:r>
          </w:p>
        </w:tc>
      </w:tr>
      <w:tr>
        <w:trPr>
          <w:cantSplit w:val="0"/>
          <w:tblHeader w:val="0"/>
        </w:trPr>
        <w:tc>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 Resolution Procedure"</w:t>
            </w:r>
          </w:p>
        </w:tc>
        <w:tc>
          <w:tcPr/>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set out in Clause 34 (Resolving disputes);</w:t>
            </w:r>
          </w:p>
        </w:tc>
      </w:tr>
      <w:tr>
        <w:trPr>
          <w:cantSplit w:val="0"/>
          <w:tblHeader w:val="0"/>
        </w:trPr>
        <w:tc>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"Documentation"</w:t>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138">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hanging="56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139">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hanging="56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required by the Supplier in order to provide the Deliverables; and/or</w:t>
            </w:r>
          </w:p>
          <w:p w:rsidR="00000000" w:rsidDel="00000000" w:rsidP="00000000" w:rsidRDefault="00000000" w:rsidRPr="00000000" w14:paraId="0000013A">
            <w:pPr>
              <w:numPr>
                <w:ilvl w:val="1"/>
                <w:numId w:val="19"/>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850" w:right="242" w:hanging="56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"DOTAS"</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“DPA 2018”</w:t>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Act 2018;</w:t>
            </w:r>
          </w:p>
        </w:tc>
      </w:tr>
      <w:tr>
        <w:trPr>
          <w:cantSplit w:val="0"/>
          <w:tblHeader w:val="0"/>
        </w:trPr>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"Due Diligence Information"</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supplied to the Supplier by or on behalf of the Authority prior to the Start Date;</w:t>
            </w:r>
          </w:p>
        </w:tc>
      </w:tr>
      <w:tr>
        <w:trPr>
          <w:cantSplit w:val="0"/>
          <w:tblHeader w:val="0"/>
        </w:trPr>
        <w:tc>
          <w:tcPr>
            <w:vAlign w:val="center"/>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"Earn Back"</w:t>
            </w:r>
            <w:r w:rsidDel="00000000" w:rsidR="00000000" w:rsidRPr="00000000">
              <w:rPr>
                <w:rtl w:val="0"/>
              </w:rPr>
            </w:r>
          </w:p>
        </w:tc>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the earn back amount as calculated in accordance with Call-Off Schedule 14 (Key Performance Indicators);</w:t>
            </w:r>
            <w:r w:rsidDel="00000000" w:rsidR="00000000" w:rsidRPr="00000000">
              <w:rPr>
                <w:rtl w:val="0"/>
              </w:rPr>
            </w:r>
          </w:p>
        </w:tc>
      </w:tr>
      <w:tr>
        <w:trPr>
          <w:cantSplit w:val="0"/>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“Effective Date”</w:t>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"EIR"</w:t>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“Electronic Invoice”</w:t>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invoice which has been issued, transmitted and received in a structured electronic format which allows for its automatic and electronic processing and which complies with (a) the European standard and (b) any of the syntaxes published in Commission Implementing Decision (EU) 2017/1870;</w:t>
            </w:r>
          </w:p>
        </w:tc>
      </w:tr>
      <w:tr>
        <w:trPr>
          <w:cantSplit w:val="0"/>
          <w:tblHeader w:val="0"/>
        </w:trPr>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“Electronic Reverse Auction”</w:t>
            </w:r>
            <w:r w:rsidDel="00000000" w:rsidR="00000000" w:rsidRPr="00000000">
              <w:rPr>
                <w:rtl w:val="0"/>
              </w:rPr>
            </w:r>
          </w:p>
        </w:tc>
        <w:tc>
          <w:tcPr/>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 auction, where Suppliers compete in real time by bidding as the auction unfolds as described within Framework Schedule 7 - Call Off Award Procedure.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"Employer Pension Contribution Cap"</w:t>
            </w:r>
            <w:r w:rsidDel="00000000" w:rsidR="00000000" w:rsidRPr="00000000">
              <w:rPr>
                <w:rtl w:val="0"/>
              </w:rPr>
            </w:r>
          </w:p>
        </w:tc>
        <w:tc>
          <w:tcPr>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6% maximum rate of employer pension contribution used in the calculation of the TUPE Risk Premium;</w:t>
            </w:r>
            <w:r w:rsidDel="00000000" w:rsidR="00000000" w:rsidRPr="00000000">
              <w:rPr>
                <w:rtl w:val="0"/>
              </w:rPr>
            </w:r>
          </w:p>
        </w:tc>
      </w:tr>
      <w:tr>
        <w:trPr>
          <w:cantSplit w:val="0"/>
          <w:tblHeader w:val="0"/>
        </w:trPr>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Regulations"</w:t>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Transfer of Undertakings (Protection of Employment) Regulations 2006 (SI 2006/246) as amended or replaced or any other Regulations implementing the European Council Directive 77/187/EEC;</w:t>
            </w:r>
          </w:p>
        </w:tc>
      </w:tr>
      <w:tr>
        <w:trPr>
          <w:cantSplit w:val="0"/>
          <w:tblHeader w:val="0"/>
        </w:trPr>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"End Date" </w:t>
            </w:r>
          </w:p>
        </w:tc>
        <w:tc>
          <w:tcPr/>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earlier of: </w:t>
            </w:r>
          </w:p>
          <w:p w:rsidR="00000000" w:rsidDel="00000000" w:rsidP="00000000" w:rsidRDefault="00000000" w:rsidRPr="00000000" w14:paraId="00000151">
            <w:pPr>
              <w:numPr>
                <w:ilvl w:val="1"/>
                <w:numId w:val="14"/>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Expiry Date (as extended by any Extension Period exercised by the Relevant Authority under Clause 10.1.2); or</w:t>
            </w:r>
          </w:p>
          <w:p w:rsidR="00000000" w:rsidDel="00000000" w:rsidP="00000000" w:rsidRDefault="00000000" w:rsidRPr="00000000" w14:paraId="00000152">
            <w:pPr>
              <w:numPr>
                <w:ilvl w:val="1"/>
                <w:numId w:val="14"/>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4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“English Heritage”</w:t>
            </w:r>
            <w:r w:rsidDel="00000000" w:rsidR="00000000" w:rsidRPr="00000000">
              <w:rPr>
                <w:rtl w:val="0"/>
              </w:rPr>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 organisation, partly funded by government aid, that looks after ancient monuments and historic buildings in England</w:t>
            </w:r>
            <w:r w:rsidDel="00000000" w:rsidR="00000000" w:rsidRPr="00000000">
              <w:rPr>
                <w:rtl w:val="0"/>
              </w:rPr>
            </w:r>
          </w:p>
        </w:tc>
      </w:tr>
      <w:tr>
        <w:trPr>
          <w:cantSplit w:val="0"/>
          <w:tblHeader w:val="0"/>
        </w:trPr>
        <w:tc>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"Environmental Policy"</w:t>
            </w:r>
          </w:p>
        </w:tc>
        <w:tc>
          <w:tcPr/>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"Equality and Human Rights Commission"</w:t>
            </w:r>
          </w:p>
        </w:tc>
        <w:tc>
          <w:tcPr/>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“ERP”</w:t>
            </w:r>
            <w:r w:rsidDel="00000000" w:rsidR="00000000" w:rsidRPr="00000000">
              <w:rPr>
                <w:rtl w:val="0"/>
              </w:rPr>
            </w:r>
          </w:p>
        </w:tc>
        <w:tc>
          <w:tcPr/>
          <w:p w:rsidR="00000000" w:rsidDel="00000000" w:rsidP="00000000" w:rsidRDefault="00000000" w:rsidRPr="00000000" w14:paraId="0000015A">
            <w:pPr>
              <w:tabs>
                <w:tab w:val="left" w:leader="none" w:pos="284"/>
              </w:tabs>
              <w:spacing w:line="276" w:lineRule="auto"/>
              <w:ind w:left="284" w:right="24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Enterprise Resource Planning</w:t>
            </w:r>
            <w:r w:rsidDel="00000000" w:rsidR="00000000" w:rsidRPr="00000000">
              <w:rPr>
                <w:rtl w:val="0"/>
              </w:rPr>
            </w:r>
          </w:p>
        </w:tc>
      </w:tr>
      <w:tr>
        <w:trPr>
          <w:cantSplit w:val="0"/>
          <w:trHeight w:val="1350" w:hRule="atLeast"/>
          <w:tblHeader w:val="0"/>
        </w:trPr>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 1 Charges”</w:t>
            </w:r>
          </w:p>
        </w:tc>
        <w:tc>
          <w:tcPr/>
          <w:p w:rsidR="00000000" w:rsidDel="00000000" w:rsidP="00000000" w:rsidRDefault="00000000" w:rsidRPr="00000000" w14:paraId="0000015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anticipated total Charges payable by the Buyer in the first Contract Year specified in the Order Form;</w:t>
            </w:r>
          </w:p>
          <w:p w:rsidR="00000000" w:rsidDel="00000000" w:rsidP="00000000" w:rsidRDefault="00000000" w:rsidRPr="00000000" w14:paraId="0000015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4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sz w:val="24"/>
          <w:szCs w:val="24"/>
        </w:rPr>
      </w:pPr>
      <w:r w:rsidDel="00000000" w:rsidR="00000000" w:rsidRPr="00000000">
        <w:rPr>
          <w:rtl w:val="0"/>
        </w:rPr>
      </w:r>
    </w:p>
    <w:tbl>
      <w:tblPr>
        <w:tblStyle w:val="Table2"/>
        <w:tblW w:w="10044.0" w:type="dxa"/>
        <w:jc w:val="left"/>
        <w:tblInd w:w="-2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4"/>
        <w:gridCol w:w="7350"/>
        <w:tblGridChange w:id="0">
          <w:tblGrid>
            <w:gridCol w:w="2694"/>
            <w:gridCol w:w="7350"/>
          </w:tblGrid>
        </w:tblGridChange>
      </w:tblGrid>
      <w:tr>
        <w:trPr>
          <w:cantSplit w:val="0"/>
          <w:trHeight w:val="1170" w:hRule="atLeast"/>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Annual Contract Cost”</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60">
            <w:pPr>
              <w:pBdr>
                <w:top w:space="0" w:sz="0" w:val="nil"/>
                <w:left w:space="0" w:sz="0" w:val="nil"/>
                <w:bottom w:space="0" w:sz="0" w:val="nil"/>
                <w:right w:space="0" w:sz="0" w:val="nil"/>
                <w:between w:space="0" w:sz="0" w:val="nil"/>
              </w:pBdr>
              <w:tabs>
                <w:tab w:val="left" w:leader="none" w:pos="-179"/>
              </w:tabs>
              <w:spacing w:after="120" w:lineRule="auto"/>
              <w:ind w:left="174" w:right="15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estimated annual value of the Call Off Contract (including Billable Works) provided by the Buyer</w:t>
            </w:r>
            <w:r w:rsidDel="00000000" w:rsidR="00000000" w:rsidRPr="00000000">
              <w:rPr>
                <w:rFonts w:ascii="Arial" w:cs="Arial" w:eastAsia="Arial" w:hAnsi="Arial"/>
                <w:sz w:val="24"/>
                <w:szCs w:val="24"/>
                <w:rtl w:val="0"/>
              </w:rPr>
              <w:t xml:space="preserve">.</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Yearly Charges"</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62">
            <w:pPr>
              <w:pBdr>
                <w:top w:space="0" w:sz="0" w:val="nil"/>
                <w:left w:space="0" w:sz="0" w:val="nil"/>
                <w:bottom w:space="0" w:sz="0" w:val="nil"/>
                <w:right w:space="0" w:sz="0" w:val="nil"/>
                <w:between w:space="0" w:sz="0" w:val="nil"/>
              </w:pBdr>
              <w:tabs>
                <w:tab w:val="left" w:leader="none" w:pos="-179"/>
              </w:tabs>
              <w:spacing w:after="120" w:lineRule="auto"/>
              <w:ind w:left="174" w:right="15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calculating each Party’s annual liability under clause 12.2 :</w:t>
            </w:r>
          </w:p>
          <w:p w:rsidR="00000000" w:rsidDel="00000000" w:rsidP="00000000" w:rsidRDefault="00000000" w:rsidRPr="00000000" w14:paraId="00000163">
            <w:pPr>
              <w:pBdr>
                <w:top w:space="0" w:sz="0" w:val="nil"/>
                <w:left w:space="0" w:sz="0" w:val="nil"/>
                <w:bottom w:space="0" w:sz="0" w:val="nil"/>
                <w:right w:space="0" w:sz="0" w:val="nil"/>
                <w:between w:space="0" w:sz="0" w:val="nil"/>
              </w:pBdr>
              <w:tabs>
                <w:tab w:val="left" w:leader="none" w:pos="-179"/>
              </w:tabs>
              <w:spacing w:after="120" w:lineRule="auto"/>
              <w:ind w:left="992" w:right="152" w:hanging="70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in the first Contract Year, the Estimated Year 1 Charges; or </w:t>
            </w:r>
          </w:p>
          <w:p w:rsidR="00000000" w:rsidDel="00000000" w:rsidP="00000000" w:rsidRDefault="00000000" w:rsidRPr="00000000" w14:paraId="00000164">
            <w:pPr>
              <w:pBdr>
                <w:top w:space="0" w:sz="0" w:val="nil"/>
                <w:left w:space="0" w:sz="0" w:val="nil"/>
                <w:bottom w:space="0" w:sz="0" w:val="nil"/>
                <w:right w:space="0" w:sz="0" w:val="nil"/>
                <w:between w:space="0" w:sz="0" w:val="nil"/>
              </w:pBdr>
              <w:tabs>
                <w:tab w:val="left" w:leader="none" w:pos="-179"/>
              </w:tabs>
              <w:spacing w:after="120" w:lineRule="auto"/>
              <w:ind w:left="992" w:right="152" w:hanging="70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in the any subsequent Contract Years, the Charges paid or payable in the previous Call-off Contract Year; or</w:t>
            </w:r>
          </w:p>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left" w:leader="none" w:pos="-179"/>
              </w:tabs>
              <w:spacing w:after="120" w:lineRule="auto"/>
              <w:ind w:left="992" w:right="152" w:hanging="70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      after the end of the Call-off Contract, the Charges paid or payable in the last Contract Year during the Call-off Contract Period;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vAlign w:val="cente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“Ethical Wall”</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center"/>
          </w:tcPr>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left" w:leader="none" w:pos="-179"/>
              </w:tabs>
              <w:spacing w:after="120" w:lineRule="auto"/>
              <w:ind w:left="174" w:right="152" w:firstLine="0"/>
              <w:jc w:val="both"/>
              <w:rPr>
                <w:rFonts w:ascii="Arial" w:cs="Arial" w:eastAsia="Arial" w:hAnsi="Arial"/>
                <w:sz w:val="24"/>
                <w:szCs w:val="24"/>
              </w:rPr>
            </w:pPr>
            <w:bookmarkStart w:colFirst="0" w:colLast="0" w:name="_heading=h.3dy6vkm" w:id="4"/>
            <w:bookmarkEnd w:id="4"/>
            <w:r w:rsidDel="00000000" w:rsidR="00000000" w:rsidRPr="00000000">
              <w:rPr>
                <w:rFonts w:ascii="Arial" w:cs="Arial" w:eastAsia="Arial" w:hAnsi="Arial"/>
                <w:sz w:val="24"/>
                <w:szCs w:val="24"/>
                <w:rtl w:val="0"/>
              </w:rPr>
              <w:t xml:space="preserve">a method of preventing information from being shared or communicated to avoid conflicts of interests within the Supplier’s organisation in line with Core Terms 32.1 and as referenced within Call-Off Schedule 25 – Billable Works and Projects;</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vAlign w:val="center"/>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"Exclusive Assets"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center"/>
          </w:tcPr>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left" w:leader="none" w:pos="-179"/>
              </w:tabs>
              <w:spacing w:after="120" w:lineRule="auto"/>
              <w:ind w:left="174" w:right="15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Supplier Assets used exclusively by the Supplier or a Key Subcontractor in the provision of the Deliverables;</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Buyer”</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6B">
            <w:pPr>
              <w:pBdr>
                <w:top w:space="0" w:sz="0" w:val="nil"/>
                <w:left w:space="0" w:sz="0" w:val="nil"/>
                <w:bottom w:space="0" w:sz="0" w:val="nil"/>
                <w:right w:space="0" w:sz="0" w:val="nil"/>
                <w:between w:space="0" w:sz="0" w:val="nil"/>
              </w:pBdr>
              <w:ind w:left="174" w:right="15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public sector purchaser that is:</w:t>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4" w:right="152" w:firstLine="0"/>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eligible to use the Framework Contract; and</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is entering into an Exempt Call-off Contract that is not subject to (as applicable) any of:</w:t>
            </w:r>
            <w:r w:rsidDel="00000000" w:rsidR="00000000" w:rsidRPr="00000000">
              <w:rPr>
                <w:rtl w:val="0"/>
              </w:rPr>
            </w:r>
          </w:p>
          <w:p w:rsidR="00000000" w:rsidDel="00000000" w:rsidP="00000000" w:rsidRDefault="00000000" w:rsidRPr="00000000" w14:paraId="0000016D">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Regulations;</w:t>
            </w:r>
            <w:r w:rsidDel="00000000" w:rsidR="00000000" w:rsidRPr="00000000">
              <w:rPr>
                <w:rtl w:val="0"/>
              </w:rPr>
            </w:r>
          </w:p>
          <w:p w:rsidR="00000000" w:rsidDel="00000000" w:rsidP="00000000" w:rsidRDefault="00000000" w:rsidRPr="00000000" w14:paraId="0000016E">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Concession Contracts Regulations 2016 (SI 2016/273);</w:t>
            </w:r>
            <w:r w:rsidDel="00000000" w:rsidR="00000000" w:rsidRPr="00000000">
              <w:rPr>
                <w:rtl w:val="0"/>
              </w:rPr>
            </w:r>
          </w:p>
          <w:p w:rsidR="00000000" w:rsidDel="00000000" w:rsidP="00000000" w:rsidRDefault="00000000" w:rsidRPr="00000000" w14:paraId="0000016F">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Utilities Contracts Regulations 2016 (SI 2016/274);</w:t>
            </w:r>
            <w:r w:rsidDel="00000000" w:rsidR="00000000" w:rsidRPr="00000000">
              <w:rPr>
                <w:rtl w:val="0"/>
              </w:rPr>
            </w:r>
          </w:p>
          <w:p w:rsidR="00000000" w:rsidDel="00000000" w:rsidP="00000000" w:rsidRDefault="00000000" w:rsidRPr="00000000" w14:paraId="00000170">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Defence and Security Public Contracts Regulations 2011 (SI 2011/1848);</w:t>
            </w:r>
            <w:r w:rsidDel="00000000" w:rsidR="00000000" w:rsidRPr="00000000">
              <w:rPr>
                <w:rtl w:val="0"/>
              </w:rPr>
            </w:r>
          </w:p>
          <w:p w:rsidR="00000000" w:rsidDel="00000000" w:rsidP="00000000" w:rsidRDefault="00000000" w:rsidRPr="00000000" w14:paraId="00000171">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Remedies Directive (2007/66/EC);</w:t>
            </w:r>
            <w:r w:rsidDel="00000000" w:rsidR="00000000" w:rsidRPr="00000000">
              <w:rPr>
                <w:rtl w:val="0"/>
              </w:rPr>
            </w:r>
          </w:p>
          <w:p w:rsidR="00000000" w:rsidDel="00000000" w:rsidP="00000000" w:rsidRDefault="00000000" w:rsidRPr="00000000" w14:paraId="00000172">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Directive 2014/23/EU of the European Parliament and Council;</w:t>
            </w:r>
            <w:r w:rsidDel="00000000" w:rsidR="00000000" w:rsidRPr="00000000">
              <w:rPr>
                <w:rtl w:val="0"/>
              </w:rPr>
            </w:r>
          </w:p>
          <w:p w:rsidR="00000000" w:rsidDel="00000000" w:rsidP="00000000" w:rsidRDefault="00000000" w:rsidRPr="00000000" w14:paraId="00000173">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Directive 2014/24/EU of the European Parliament and Council;</w:t>
            </w:r>
            <w:r w:rsidDel="00000000" w:rsidR="00000000" w:rsidRPr="00000000">
              <w:rPr>
                <w:rtl w:val="0"/>
              </w:rPr>
            </w:r>
          </w:p>
          <w:p w:rsidR="00000000" w:rsidDel="00000000" w:rsidP="00000000" w:rsidRDefault="00000000" w:rsidRPr="00000000" w14:paraId="00000174">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Directive 2014/25/EU of the European Parliament and Council; or</w:t>
            </w:r>
            <w:r w:rsidDel="00000000" w:rsidR="00000000" w:rsidRPr="00000000">
              <w:rPr>
                <w:rtl w:val="0"/>
              </w:rPr>
            </w:r>
          </w:p>
          <w:p w:rsidR="00000000" w:rsidDel="00000000" w:rsidP="00000000" w:rsidRDefault="00000000" w:rsidRPr="00000000" w14:paraId="00000175">
            <w:pPr>
              <w:numPr>
                <w:ilvl w:val="1"/>
                <w:numId w:val="1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92" w:right="152" w:hanging="70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Directive 2009/81/EC of the European Parliament and Council;</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Call-Off Contract”</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77">
            <w:pPr>
              <w:pBdr>
                <w:top w:space="0" w:sz="0" w:val="nil"/>
                <w:left w:space="0" w:sz="0" w:val="nil"/>
                <w:bottom w:space="0" w:sz="0" w:val="nil"/>
                <w:right w:space="0" w:sz="0" w:val="nil"/>
                <w:between w:space="0" w:sz="0" w:val="nil"/>
              </w:pBdr>
              <w:ind w:left="174" w:right="15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Exempt Buyer and the Supplier for Deliverables which consists of the terms set out and referred to in the Order Form incorporating and, where necessary, amending, refining or adding to the terms of the Framework Contract;</w:t>
            </w:r>
          </w:p>
        </w:tc>
      </w:tr>
      <w:tr>
        <w:trPr>
          <w:cantSplit w:val="0"/>
          <w:trHeight w:val="1442" w:hRule="atLeast"/>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Procurement Amendments”</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79">
            <w:pPr>
              <w:pBdr>
                <w:top w:space="0" w:sz="0" w:val="nil"/>
                <w:left w:space="0" w:sz="0" w:val="nil"/>
                <w:bottom w:space="0" w:sz="0" w:val="nil"/>
                <w:right w:space="0" w:sz="0" w:val="nil"/>
                <w:between w:space="0" w:sz="0" w:val="nil"/>
              </w:pBdr>
              <w:ind w:left="174" w:right="152" w:firstLine="0"/>
              <w:jc w:val="both"/>
              <w:rPr>
                <w:rFonts w:ascii="Arial" w:cs="Arial" w:eastAsia="Arial" w:hAnsi="Arial"/>
                <w:color w:val="000000"/>
                <w:sz w:val="24"/>
                <w:szCs w:val="24"/>
              </w:rPr>
            </w:pPr>
            <w:bookmarkStart w:colFirst="0" w:colLast="0" w:name="_heading=h.1t3h5sf" w:id="5"/>
            <w:bookmarkEnd w:id="5"/>
            <w:r w:rsidDel="00000000" w:rsidR="00000000" w:rsidRPr="00000000">
              <w:rPr>
                <w:rFonts w:ascii="Arial" w:cs="Arial" w:eastAsia="Arial" w:hAnsi="Arial"/>
                <w:color w:val="000000"/>
                <w:sz w:val="24"/>
                <w:szCs w:val="24"/>
                <w:rtl w:val="0"/>
              </w:rPr>
              <w:t xml:space="preserve">any amendments, refinements or additions to any of the terms of the Framework Contract made through the Exempt Call-off Contract to reflect the specific needs of an Exempt Buyer to the extent permitted by and in accordance with any legal requirements applicable to that Exempt Buyer;</w:t>
            </w:r>
          </w:p>
        </w:tc>
      </w:tr>
    </w:tbl>
    <w:p w:rsidR="00000000" w:rsidDel="00000000" w:rsidP="00000000" w:rsidRDefault="00000000" w:rsidRPr="00000000" w14:paraId="0000017A">
      <w:pPr>
        <w:widowControl w:val="0"/>
        <w:pBdr>
          <w:top w:space="0" w:sz="0" w:val="nil"/>
          <w:left w:space="0" w:sz="0" w:val="nil"/>
          <w:bottom w:space="0" w:sz="0" w:val="nil"/>
          <w:right w:space="0" w:sz="0" w:val="nil"/>
          <w:between w:space="0" w:sz="0" w:val="nil"/>
        </w:pBdr>
        <w:spacing w:after="0" w:lineRule="auto"/>
        <w:rPr>
          <w:rFonts w:ascii="Arial" w:cs="Arial" w:eastAsia="Arial" w:hAnsi="Arial"/>
          <w:color w:val="000000"/>
          <w:sz w:val="24"/>
          <w:szCs w:val="24"/>
        </w:rPr>
      </w:pPr>
      <w:r w:rsidDel="00000000" w:rsidR="00000000" w:rsidRPr="00000000">
        <w:rPr>
          <w:rtl w:val="0"/>
        </w:rPr>
      </w:r>
    </w:p>
    <w:tbl>
      <w:tblPr>
        <w:tblStyle w:val="Table3"/>
        <w:tblW w:w="10065.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4"/>
        <w:gridCol w:w="7371"/>
        <w:tblGridChange w:id="0">
          <w:tblGrid>
            <w:gridCol w:w="2694"/>
            <w:gridCol w:w="7371"/>
          </w:tblGrid>
        </w:tblGridChange>
      </w:tblGrid>
      <w:tr>
        <w:trPr>
          <w:cantSplit w:val="0"/>
          <w:tblHeader w:val="0"/>
        </w:trPr>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"Existing IPR"</w:t>
            </w:r>
          </w:p>
        </w:tc>
        <w:tc>
          <w:tcPr/>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and all IPR that are owned by or licensed to either Party and which are or have been developed independently of the Contract (whether prior to the Start Date or otherwise);</w:t>
            </w:r>
          </w:p>
        </w:tc>
      </w:tr>
      <w:tr>
        <w:trPr>
          <w:cantSplit w:val="0"/>
          <w:tblHeader w:val="0"/>
        </w:trPr>
        <w:tc>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"Existing Service"</w:t>
            </w:r>
            <w:r w:rsidDel="00000000" w:rsidR="00000000" w:rsidRPr="00000000">
              <w:rPr>
                <w:rtl w:val="0"/>
              </w:rPr>
            </w:r>
          </w:p>
        </w:tc>
        <w:tc>
          <w:tcPr/>
          <w:p w:rsidR="00000000" w:rsidDel="00000000" w:rsidP="00000000" w:rsidRDefault="00000000" w:rsidRPr="00000000" w14:paraId="0000017E">
            <w:pPr>
              <w:tabs>
                <w:tab w:val="left" w:leader="none" w:pos="284"/>
              </w:tabs>
              <w:spacing w:line="276" w:lineRule="auto"/>
              <w:ind w:left="284" w:right="14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service that is already being provided either in-house or outsourced;</w:t>
            </w:r>
          </w:p>
        </w:tc>
      </w:tr>
      <w:tr>
        <w:trPr>
          <w:cantSplit w:val="0"/>
          <w:tblHeader w:val="0"/>
        </w:trPr>
        <w:tc>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Day”</w:t>
            </w:r>
          </w:p>
        </w:tc>
        <w:tc>
          <w:tcPr/>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have the meaning in the European Union (Withdrawal) Act 2018;</w:t>
            </w:r>
          </w:p>
        </w:tc>
      </w:tr>
      <w:tr>
        <w:trPr>
          <w:cantSplit w:val="0"/>
          <w:tblHeader w:val="0"/>
        </w:trPr>
        <w:tc>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"Expiry Date"</w:t>
            </w:r>
          </w:p>
        </w:tc>
        <w:tc>
          <w:tcPr/>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Expiry Date or the Call-Off Expiry Date (as the context dictates); </w:t>
            </w:r>
          </w:p>
        </w:tc>
      </w:tr>
      <w:tr>
        <w:trPr>
          <w:cantSplit w:val="0"/>
          <w:tblHeader w:val="0"/>
        </w:trPr>
        <w:tc>
          <w:tcPr/>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Distress Event”</w:t>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left" w:leader="none" w:pos="-179"/>
                <w:tab w:val="left" w:leader="none" w:pos="284"/>
              </w:tabs>
              <w:spacing w:after="120" w:lineRule="auto"/>
              <w:ind w:right="141"/>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either:</w:t>
            </w:r>
          </w:p>
          <w:p w:rsidR="00000000" w:rsidDel="00000000" w:rsidP="00000000" w:rsidRDefault="00000000" w:rsidRPr="00000000" w14:paraId="00000185">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credit rating of the Supplier, any Guarantor or any Key Subcontractor drops below Credit Rating Threshold of the relevant Rating Agency;</w:t>
            </w:r>
          </w:p>
          <w:p w:rsidR="00000000" w:rsidDel="00000000" w:rsidP="00000000" w:rsidRDefault="00000000" w:rsidRPr="00000000" w14:paraId="00000186">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any Guarantor or any Key Subcontractor issues a profits warning to a stock exchange or makes any other public announcement, in each case about a material deterioration in its financial position or prospects;</w:t>
            </w:r>
          </w:p>
          <w:p w:rsidR="00000000" w:rsidDel="00000000" w:rsidP="00000000" w:rsidRDefault="00000000" w:rsidRPr="00000000" w14:paraId="00000187">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being a public investigation into improper financial accounting and reporting, suspected fraud or any other impropriety of the Supplier, any Guarantor or any Key Subcontractor;</w:t>
            </w:r>
          </w:p>
          <w:p w:rsidR="00000000" w:rsidDel="00000000" w:rsidP="00000000" w:rsidRDefault="00000000" w:rsidRPr="00000000" w14:paraId="00000188">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any Guarantor or any Key Subcontractor commits a material breach of covenant to its lenders;</w:t>
            </w:r>
          </w:p>
          <w:p w:rsidR="00000000" w:rsidDel="00000000" w:rsidP="00000000" w:rsidRDefault="00000000" w:rsidRPr="00000000" w14:paraId="00000189">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Key Subcontractor notifies the Relevant Authority that the Supplier has not paid any material sums properly due under a specified invoice and not subject to a genuine dispute; or</w:t>
            </w:r>
          </w:p>
          <w:p w:rsidR="00000000" w:rsidDel="00000000" w:rsidP="00000000" w:rsidRDefault="00000000" w:rsidRPr="00000000" w14:paraId="0000018A">
            <w:pPr>
              <w:numPr>
                <w:ilvl w:val="1"/>
                <w:numId w:val="1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of the following in respect of the Supplier, any Guarantor or any Key Subcontractor: (i) commencement of any litigation with respect to financial indebtedness greater than £5m or obligations under a service contract with a total contract value greater than £5m; ii) non-payment of any financial indebtedness; iii) any financial indebtedness becoming due as a result of an event of default; iv) the cancellation or suspension of any financial indebtedness or v) an external auditor expressing a qualified opinion on, or including an emphasis of matter in, its opinion on the statutory accounts of that entity, in each case which the Relevant Authority reasonably believes (or would be likely reasonably to believe) could directly impact on the continued provision of the Deliverables in accordance with the Contract</w:t>
            </w:r>
          </w:p>
        </w:tc>
      </w:tr>
      <w:tr>
        <w:trPr>
          <w:cantSplit w:val="0"/>
          <w:tblHeader w:val="0"/>
        </w:trPr>
        <w:tc>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Reports”</w:t>
            </w:r>
          </w:p>
        </w:tc>
        <w:tc>
          <w:tcPr/>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report by the Supplier to the Buyer that:</w:t>
            </w:r>
          </w:p>
          <w:p w:rsidR="00000000" w:rsidDel="00000000" w:rsidP="00000000" w:rsidRDefault="00000000" w:rsidRPr="00000000" w14:paraId="0000018D">
            <w:pPr>
              <w:numPr>
                <w:ilvl w:val="1"/>
                <w:numId w:val="2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a true and fair reflection of the Costs and Supplier Profit Margin forecast by the Supplier;</w:t>
            </w:r>
          </w:p>
          <w:p w:rsidR="00000000" w:rsidDel="00000000" w:rsidP="00000000" w:rsidRDefault="00000000" w:rsidRPr="00000000" w14:paraId="0000018E">
            <w:pPr>
              <w:numPr>
                <w:ilvl w:val="1"/>
                <w:numId w:val="2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a true and fair reflection of the costs and expenses to be incurred by Key </w:t>
            </w:r>
            <w:r w:rsidDel="00000000" w:rsidR="00000000" w:rsidRPr="00000000">
              <w:rPr>
                <w:rFonts w:ascii="Arial" w:cs="Arial" w:eastAsia="Arial" w:hAnsi="Arial"/>
                <w:sz w:val="24"/>
                <w:szCs w:val="24"/>
                <w:rtl w:val="0"/>
              </w:rPr>
              <w:t xml:space="preserve">S</w:t>
            </w:r>
            <w:r w:rsidDel="00000000" w:rsidR="00000000" w:rsidRPr="00000000">
              <w:rPr>
                <w:rFonts w:ascii="Arial" w:cs="Arial" w:eastAsia="Arial" w:hAnsi="Arial"/>
                <w:color w:val="000000"/>
                <w:sz w:val="24"/>
                <w:szCs w:val="24"/>
                <w:rtl w:val="0"/>
              </w:rPr>
              <w:t xml:space="preserve">ubcontractors (as requested by the Buyer);</w:t>
            </w:r>
          </w:p>
          <w:p w:rsidR="00000000" w:rsidDel="00000000" w:rsidP="00000000" w:rsidRDefault="00000000" w:rsidRPr="00000000" w14:paraId="0000018F">
            <w:pPr>
              <w:numPr>
                <w:ilvl w:val="1"/>
                <w:numId w:val="2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in the same software package (Microsoft Excel or Microsoft Word), layout and format as the blank templates which have been issued by the Buyer to the Supplier on or before the Start Date for the purposes of the Contract; and</w:t>
            </w:r>
          </w:p>
          <w:p w:rsidR="00000000" w:rsidDel="00000000" w:rsidP="00000000" w:rsidRDefault="00000000" w:rsidRPr="00000000" w14:paraId="00000190">
            <w:pPr>
              <w:numPr>
                <w:ilvl w:val="1"/>
                <w:numId w:val="26"/>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certified by the Supplier’s Chief Financial Officer or Director of Finance;</w:t>
            </w:r>
          </w:p>
        </w:tc>
      </w:tr>
      <w:tr>
        <w:trPr>
          <w:cantSplit w:val="0"/>
          <w:tblHeader w:val="0"/>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Representative”</w:t>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reasonably skilled and experienced member of the Supplier Staff who has specific responsibility for preparing, maintaining, facilitating access to, discussing and explaining the records and accounts of everything to do with the Contract (as referred to in Clause 6), Financial Reports and Open Book Data;</w:t>
            </w:r>
          </w:p>
        </w:tc>
      </w:tr>
      <w:tr>
        <w:trPr>
          <w:cantSplit w:val="0"/>
          <w:tblHeader w:val="0"/>
        </w:trPr>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Transparency Objectives”</w:t>
            </w:r>
          </w:p>
        </w:tc>
        <w:tc>
          <w:tcPr/>
          <w:p w:rsidR="00000000" w:rsidDel="00000000" w:rsidP="00000000" w:rsidRDefault="00000000" w:rsidRPr="00000000" w14:paraId="00000194">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having a clear analysis of the Costs, Overhead recoveries (where relevant), time spent by Supplier Staff in providing the Services and Supplier Profit Margin so that it can understand any payment sought by the Supplier;</w:t>
            </w:r>
          </w:p>
          <w:p w:rsidR="00000000" w:rsidDel="00000000" w:rsidP="00000000" w:rsidRDefault="00000000" w:rsidRPr="00000000" w14:paraId="00000195">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being able to understand Costs forecasts and to have confidence that these are based on justifiable numbers and appropriate forecasting techniques;</w:t>
            </w:r>
          </w:p>
          <w:p w:rsidR="00000000" w:rsidDel="00000000" w:rsidP="00000000" w:rsidRDefault="00000000" w:rsidRPr="00000000" w14:paraId="00000196">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being able to understand the quantitative impact of any Variations that affect ongoing Costs and identifying how these could be mitigated and/or reflected in the Charges;</w:t>
            </w:r>
          </w:p>
          <w:p w:rsidR="00000000" w:rsidDel="00000000" w:rsidP="00000000" w:rsidRDefault="00000000" w:rsidRPr="00000000" w14:paraId="00000197">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being able to review, address issues with and re-forecast progress in relation to the provision of the Services;</w:t>
            </w:r>
          </w:p>
          <w:p w:rsidR="00000000" w:rsidDel="00000000" w:rsidP="00000000" w:rsidRDefault="00000000" w:rsidRPr="00000000" w14:paraId="00000198">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challenging each other with ideas for efficiency and improvements; and</w:t>
            </w:r>
          </w:p>
          <w:p w:rsidR="00000000" w:rsidDel="00000000" w:rsidP="00000000" w:rsidRDefault="00000000" w:rsidRPr="00000000" w14:paraId="00000199">
            <w:pPr>
              <w:numPr>
                <w:ilvl w:val="1"/>
                <w:numId w:val="1"/>
              </w:num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enabling the Buyer to demonstrate that it is achieving value for money for the </w:t>
            </w:r>
            <w:r w:rsidDel="00000000" w:rsidR="00000000" w:rsidRPr="00000000">
              <w:rPr>
                <w:rFonts w:ascii="Arial" w:cs="Arial" w:eastAsia="Arial" w:hAnsi="Arial"/>
                <w:sz w:val="24"/>
                <w:szCs w:val="24"/>
                <w:rtl w:val="0"/>
              </w:rPr>
              <w:t xml:space="preserve">taxpayer</w:t>
            </w:r>
            <w:r w:rsidDel="00000000" w:rsidR="00000000" w:rsidRPr="00000000">
              <w:rPr>
                <w:rFonts w:ascii="Arial" w:cs="Arial" w:eastAsia="Arial" w:hAnsi="Arial"/>
                <w:color w:val="000000"/>
                <w:sz w:val="24"/>
                <w:szCs w:val="24"/>
                <w:rtl w:val="0"/>
              </w:rPr>
              <w:t xml:space="preserve"> relative to current market prices;</w:t>
            </w:r>
          </w:p>
        </w:tc>
      </w:tr>
      <w:tr>
        <w:trPr>
          <w:cantSplit w:val="0"/>
          <w:tblHeader w:val="0"/>
        </w:trPr>
        <w:tc>
          <w:tcPr>
            <w:vAlign w:val="center"/>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“Fixed Fee Pricing Matrix”</w:t>
            </w:r>
          </w:p>
        </w:tc>
        <w:tc>
          <w:tcPr>
            <w:vAlign w:val="center"/>
          </w:tcPr>
          <w:p w:rsidR="00000000" w:rsidDel="00000000" w:rsidP="00000000" w:rsidRDefault="00000000" w:rsidRPr="00000000" w14:paraId="0000019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spreadsheet setting out details of the Fixed Fee prices which is set out in the Order Form and will be provided by the Buyer at Further Competition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highlight w:val="cyan"/>
              </w:rPr>
            </w:pPr>
            <w:r w:rsidDel="00000000" w:rsidR="00000000" w:rsidRPr="00000000">
              <w:rPr>
                <w:rFonts w:ascii="Arial" w:cs="Arial" w:eastAsia="Arial" w:hAnsi="Arial"/>
                <w:b w:val="1"/>
                <w:sz w:val="24"/>
                <w:szCs w:val="24"/>
                <w:rtl w:val="0"/>
              </w:rPr>
              <w:t xml:space="preserve">"Fixed Fee TUPE Risk Premium"</w:t>
            </w:r>
            <w:r w:rsidDel="00000000" w:rsidR="00000000" w:rsidRPr="00000000">
              <w:rPr>
                <w:rtl w:val="0"/>
              </w:rPr>
            </w:r>
          </w:p>
        </w:tc>
        <w:tc>
          <w:tcPr>
            <w:vAlign w:val="center"/>
          </w:tcPr>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 payable  on an annual basis based on the difference between:</w:t>
            </w:r>
          </w:p>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costs to employ Transferring Former Supplier Employees or  where the Former Supplier becomes the Supplier those Former Supplier employees providing the Services at the Commencement Date and/or Transferring Buyer Employees (as the case may be); and</w:t>
            </w:r>
          </w:p>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equivalent costs to employ staff used by the Supplier at Further Competition,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in respect of payments due under contracts of employment in respect of the following: </w:t>
            </w:r>
          </w:p>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annual salary;</w:t>
            </w:r>
          </w:p>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bookmarkStart w:colFirst="0" w:colLast="0" w:name="_heading=h.4d34og8" w:id="6"/>
            <w:bookmarkEnd w:id="6"/>
            <w:r w:rsidDel="00000000" w:rsidR="00000000" w:rsidRPr="00000000">
              <w:rPr>
                <w:rFonts w:ascii="Arial" w:cs="Arial" w:eastAsia="Arial" w:hAnsi="Arial"/>
                <w:color w:val="000000"/>
                <w:sz w:val="24"/>
                <w:szCs w:val="24"/>
                <w:rtl w:val="0"/>
              </w:rPr>
              <w:t xml:space="preserve">ii)</w:t>
              <w:tab/>
              <w:t xml:space="preserve">annual national insurance cost;</w:t>
            </w:r>
          </w:p>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w:t>
              <w:tab/>
              <w:t xml:space="preserve">Annual Pension Cost;</w:t>
            </w:r>
          </w:p>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w:t>
              <w:tab/>
              <w:t xml:space="preserve">annual life insurance cost;</w:t>
            </w:r>
          </w:p>
          <w:p w:rsidR="00000000" w:rsidDel="00000000" w:rsidP="00000000" w:rsidRDefault="00000000" w:rsidRPr="00000000" w14:paraId="000001A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w:t>
              <w:tab/>
              <w:t xml:space="preserve">annual sick pay entitlement;</w:t>
            </w:r>
          </w:p>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w:t>
              <w:tab/>
              <w:t xml:space="preserve">maternity/paternity costs; and</w:t>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vii)</w:t>
              <w:tab/>
              <w:t xml:space="preserve">any other cost arising directly from the contract of employment of the Transferring Former Supplier Employee and or Transferring Buyer Employee, as set out in paragraph 2 of Call Off Schedule 28 (TUPE Surcharge);</w:t>
            </w:r>
          </w:p>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left" w:leader="none" w:pos="-179"/>
                <w:tab w:val="left" w:leader="none" w:pos="284"/>
              </w:tabs>
              <w:spacing w:after="120" w:lineRule="auto"/>
              <w:ind w:right="141"/>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“Flexible Working”</w:t>
            </w:r>
            <w:r w:rsidDel="00000000" w:rsidR="00000000" w:rsidRPr="00000000">
              <w:rPr>
                <w:rtl w:val="0"/>
              </w:rPr>
            </w:r>
          </w:p>
        </w:tc>
        <w:tc>
          <w:tcPr/>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also known as flextime or flexitime, refers to non-traditional working arrangements that take into account an individual's personal needs</w:t>
            </w:r>
          </w:p>
        </w:tc>
      </w:tr>
      <w:tr>
        <w:trPr>
          <w:cantSplit w:val="0"/>
          <w:tblHeader w:val="0"/>
        </w:trPr>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"FOIA"</w:t>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Event"</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rsidR="00000000" w:rsidDel="00000000" w:rsidP="00000000" w:rsidRDefault="00000000" w:rsidRPr="00000000" w14:paraId="000001AE">
            <w:pPr>
              <w:numPr>
                <w:ilvl w:val="1"/>
                <w:numId w:val="5"/>
              </w:numPr>
              <w:pBdr>
                <w:top w:space="0" w:sz="0" w:val="nil"/>
                <w:left w:space="0" w:sz="0" w:val="nil"/>
                <w:bottom w:space="0" w:sz="0" w:val="nil"/>
                <w:right w:space="0" w:sz="0" w:val="nil"/>
                <w:between w:space="0" w:sz="0" w:val="nil"/>
              </w:pBdr>
              <w:tabs>
                <w:tab w:val="left" w:leader="none" w:pos="-576"/>
                <w:tab w:val="left" w:leader="none" w:pos="144"/>
                <w:tab w:val="left" w:leader="none" w:pos="1125"/>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riots, civil commotion, war or armed conflict;</w:t>
            </w:r>
          </w:p>
          <w:p w:rsidR="00000000" w:rsidDel="00000000" w:rsidP="00000000" w:rsidRDefault="00000000" w:rsidRPr="00000000" w14:paraId="000001AF">
            <w:pPr>
              <w:numPr>
                <w:ilvl w:val="1"/>
                <w:numId w:val="5"/>
              </w:numPr>
              <w:pBdr>
                <w:top w:space="0" w:sz="0" w:val="nil"/>
                <w:left w:space="0" w:sz="0" w:val="nil"/>
                <w:bottom w:space="0" w:sz="0" w:val="nil"/>
                <w:right w:space="0" w:sz="0" w:val="nil"/>
                <w:between w:space="0" w:sz="0" w:val="nil"/>
              </w:pBdr>
              <w:tabs>
                <w:tab w:val="left" w:leader="none" w:pos="-576"/>
                <w:tab w:val="left" w:leader="none" w:pos="144"/>
                <w:tab w:val="left" w:leader="none" w:pos="1125"/>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terrorism;</w:t>
            </w:r>
          </w:p>
          <w:p w:rsidR="00000000" w:rsidDel="00000000" w:rsidP="00000000" w:rsidRDefault="00000000" w:rsidRPr="00000000" w14:paraId="000001B0">
            <w:pPr>
              <w:numPr>
                <w:ilvl w:val="1"/>
                <w:numId w:val="5"/>
              </w:numPr>
              <w:pBdr>
                <w:top w:space="0" w:sz="0" w:val="nil"/>
                <w:left w:space="0" w:sz="0" w:val="nil"/>
                <w:bottom w:space="0" w:sz="0" w:val="nil"/>
                <w:right w:space="0" w:sz="0" w:val="nil"/>
                <w:between w:space="0" w:sz="0" w:val="nil"/>
              </w:pBdr>
              <w:tabs>
                <w:tab w:val="left" w:leader="none" w:pos="-576"/>
                <w:tab w:val="left" w:leader="none" w:pos="144"/>
                <w:tab w:val="left" w:leader="none" w:pos="1125"/>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government, local government or regulatory bodies;</w:t>
            </w:r>
          </w:p>
          <w:p w:rsidR="00000000" w:rsidDel="00000000" w:rsidP="00000000" w:rsidRDefault="00000000" w:rsidRPr="00000000" w14:paraId="000001B1">
            <w:pPr>
              <w:numPr>
                <w:ilvl w:val="1"/>
                <w:numId w:val="5"/>
              </w:numPr>
              <w:pBdr>
                <w:top w:space="0" w:sz="0" w:val="nil"/>
                <w:left w:space="0" w:sz="0" w:val="nil"/>
                <w:bottom w:space="0" w:sz="0" w:val="nil"/>
                <w:right w:space="0" w:sz="0" w:val="nil"/>
                <w:between w:space="0" w:sz="0" w:val="nil"/>
              </w:pBdr>
              <w:tabs>
                <w:tab w:val="left" w:leader="none" w:pos="-576"/>
                <w:tab w:val="left" w:leader="none" w:pos="144"/>
                <w:tab w:val="left" w:leader="none" w:pos="1125"/>
              </w:tabs>
              <w:spacing w:after="120" w:lineRule="auto"/>
              <w:ind w:left="992" w:right="141"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fire, flood, storm or earthquake or other natural disaster,</w:t>
            </w:r>
          </w:p>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excluding any industrial dispute relating to the Supplier, the Supplier Staff or any other failure in the Supplier or the Subcontractor's supply chain;</w:t>
            </w:r>
          </w:p>
        </w:tc>
      </w:tr>
      <w:tr>
        <w:trPr>
          <w:cantSplit w:val="0"/>
          <w:tblHeader w:val="0"/>
        </w:trPr>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Notice"</w:t>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served by the Affected Party on the other Party stating that the Affected Party believes that there is a Force Majeure Event;</w:t>
            </w:r>
          </w:p>
        </w:tc>
      </w:tr>
      <w:tr>
        <w:trPr>
          <w:cantSplit w:val="0"/>
          <w:tblHeader w:val="0"/>
        </w:trPr>
        <w:tc>
          <w:tcPr>
            <w:vAlign w:val="center"/>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"Former Supplier"</w:t>
            </w:r>
            <w:r w:rsidDel="00000000" w:rsidR="00000000" w:rsidRPr="00000000">
              <w:rPr>
                <w:rtl w:val="0"/>
              </w:rPr>
            </w:r>
          </w:p>
        </w:tc>
        <w:tc>
          <w:tcPr>
            <w:vAlign w:val="center"/>
          </w:tcPr>
          <w:p w:rsidR="00000000" w:rsidDel="00000000" w:rsidP="00000000" w:rsidRDefault="00000000" w:rsidRPr="00000000" w14:paraId="000001B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Supplier supplying the Deliverables to the Buyer before the Relevant Transfer Date that are the same as or substantially similar to the Deliverables (or any part of the Deliverables) and shall include any Subcontractor of such Supplier (or any Subcontractor of any such Subcontractor);</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“Forward Maintenance Register”</w:t>
            </w:r>
            <w:r w:rsidDel="00000000" w:rsidR="00000000" w:rsidRPr="00000000">
              <w:rPr>
                <w:rtl w:val="0"/>
              </w:rPr>
            </w:r>
          </w:p>
        </w:tc>
        <w:tc>
          <w:tcPr>
            <w:vAlign w:val="center"/>
          </w:tcPr>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schedule of equipment showing its life expectancy, repair and replacement costs based on location, environmental conditions, level of maintenance and operational hours to inform a phased replacement programme. It is sometimes known as a PPM survey and is a register identifying and prioritising  short, medium and long term maintenance requirements and renewal works activities over the course of the maintenance contract, including any hand back obligations where necessary;</w:t>
            </w:r>
            <w:r w:rsidDel="00000000" w:rsidR="00000000" w:rsidRPr="00000000">
              <w:rPr>
                <w:rtl w:val="0"/>
              </w:rPr>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Award Form"</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document outlining the Framework Incorporated Terms and crucial information required for the Framework Contract, to be executed by the Supplier and CCS;</w:t>
            </w:r>
          </w:p>
        </w:tc>
      </w:tr>
      <w:tr>
        <w:trPr>
          <w:cantSplit w:val="0"/>
          <w:tblHeader w:val="0"/>
        </w:trPr>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framework agreement established between CCS and the Supplier in accordance with Regulation 33 by the Framework Award Form for the provision of the Deliverables to Buyers by the Supplier pursuant to the notice published on the Find a Tender Service;</w:t>
            </w:r>
          </w:p>
        </w:tc>
      </w:tr>
      <w:tr>
        <w:trPr>
          <w:cantSplit w:val="0"/>
          <w:tblHeader w:val="0"/>
        </w:trPr>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 Period"</w:t>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from the Framework Start Date until the End Date of the Framework Contract;</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Expiry Date"</w:t>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scheduled date of the end of the Framework Contract as stated in the Framework Award Form;</w:t>
            </w:r>
          </w:p>
        </w:tc>
      </w:tr>
      <w:tr>
        <w:trPr>
          <w:cantSplit w:val="0"/>
          <w:tblHeader w:val="0"/>
        </w:trPr>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Incorporated Terms"</w:t>
            </w:r>
          </w:p>
        </w:tc>
        <w:tc>
          <w:tcPr/>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Framework Contract specified in the Framework Award Form;</w:t>
            </w:r>
          </w:p>
        </w:tc>
      </w:tr>
      <w:tr>
        <w:trPr>
          <w:cantSplit w:val="0"/>
          <w:tblHeader w:val="0"/>
        </w:trPr>
        <w:tc>
          <w:tcPr>
            <w:vAlign w:val="center"/>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"Framework Initial Period"</w:t>
            </w:r>
            <w:r w:rsidDel="00000000" w:rsidR="00000000" w:rsidRPr="00000000">
              <w:rPr>
                <w:rtl w:val="0"/>
              </w:rPr>
            </w:r>
          </w:p>
        </w:tc>
        <w:tc>
          <w:tcPr>
            <w:vAlign w:val="center"/>
          </w:tcPr>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initial term of the Framework Contract as specified in the Framework Award Form;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Optional Extension”</w:t>
            </w:r>
          </w:p>
        </w:tc>
        <w:tc>
          <w:tcPr>
            <w:vAlign w:val="center"/>
          </w:tcPr>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Framework Contract may be extended as specified in the Framework Award Form;</w:t>
            </w:r>
          </w:p>
        </w:tc>
      </w:tr>
      <w:tr>
        <w:trPr>
          <w:cantSplit w:val="0"/>
          <w:tblHeader w:val="0"/>
        </w:trPr>
        <w:tc>
          <w:tcPr/>
          <w:p w:rsidR="00000000" w:rsidDel="00000000" w:rsidP="00000000" w:rsidRDefault="00000000" w:rsidRPr="00000000" w14:paraId="000001C7">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Price(s)"</w:t>
            </w:r>
          </w:p>
        </w:tc>
        <w:tc>
          <w:tcPr/>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applicable to the provision of the Deliverables set out in Framework Schedule 3 (Framework Prices);</w:t>
            </w:r>
          </w:p>
        </w:tc>
      </w:tr>
      <w:tr>
        <w:trPr>
          <w:cantSplit w:val="0"/>
          <w:tblHeader w:val="0"/>
        </w:trPr>
        <w:tc>
          <w:tcPr/>
          <w:p w:rsidR="00000000" w:rsidDel="00000000" w:rsidP="00000000" w:rsidRDefault="00000000" w:rsidRPr="00000000" w14:paraId="000001C9">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“Framework Quarterly Performance Indicator Submission Form”</w:t>
            </w:r>
          </w:p>
        </w:tc>
        <w:tc>
          <w:tcPr/>
          <w:p w:rsidR="00000000" w:rsidDel="00000000" w:rsidP="00000000" w:rsidRDefault="00000000" w:rsidRPr="00000000" w14:paraId="000001CA">
            <w:pPr>
              <w:tabs>
                <w:tab w:val="left" w:leader="none" w:pos="-179"/>
              </w:tabs>
              <w:spacing w:after="120" w:lineRule="auto"/>
              <w:ind w:left="284" w:right="282" w:firstLine="0"/>
              <w:jc w:val="both"/>
              <w:rPr>
                <w:rFonts w:ascii="Arial" w:cs="Arial" w:eastAsia="Arial" w:hAnsi="Arial"/>
                <w:sz w:val="26"/>
                <w:szCs w:val="26"/>
              </w:rPr>
            </w:pPr>
            <w:bookmarkStart w:colFirst="0" w:colLast="0" w:name="_heading=h.2s8eyo1" w:id="7"/>
            <w:bookmarkEnd w:id="7"/>
            <w:r w:rsidDel="00000000" w:rsidR="00000000" w:rsidRPr="00000000">
              <w:rPr>
                <w:rFonts w:ascii="Arial" w:cs="Arial" w:eastAsia="Arial" w:hAnsi="Arial"/>
                <w:color w:val="222222"/>
                <w:sz w:val="22"/>
                <w:szCs w:val="22"/>
                <w:highlight w:val="white"/>
                <w:rtl w:val="0"/>
              </w:rPr>
              <w:t xml:space="preserve">i</w:t>
            </w:r>
            <w:r w:rsidDel="00000000" w:rsidR="00000000" w:rsidRPr="00000000">
              <w:rPr>
                <w:rFonts w:ascii="Arial" w:cs="Arial" w:eastAsia="Arial" w:hAnsi="Arial"/>
                <w:color w:val="222222"/>
                <w:sz w:val="24"/>
                <w:szCs w:val="24"/>
                <w:highlight w:val="white"/>
                <w:rtl w:val="0"/>
              </w:rPr>
              <w:t xml:space="preserve">s the form Suppliers will complete on a quarterly basis reporting on social value activities as set out in Table B in</w:t>
            </w:r>
            <w:r w:rsidDel="00000000" w:rsidR="00000000" w:rsidRPr="00000000">
              <w:rPr>
                <w:rFonts w:ascii="Arial" w:cs="Arial" w:eastAsia="Arial" w:hAnsi="Arial"/>
                <w:color w:val="ff0000"/>
                <w:sz w:val="24"/>
                <w:szCs w:val="24"/>
                <w:highlight w:val="white"/>
                <w:rtl w:val="0"/>
              </w:rPr>
              <w:t xml:space="preserve"> </w:t>
            </w:r>
            <w:r w:rsidDel="00000000" w:rsidR="00000000" w:rsidRPr="00000000">
              <w:rPr>
                <w:rFonts w:ascii="Arial" w:cs="Arial" w:eastAsia="Arial" w:hAnsi="Arial"/>
                <w:color w:val="000000"/>
                <w:sz w:val="24"/>
                <w:szCs w:val="24"/>
                <w:highlight w:val="white"/>
                <w:rtl w:val="0"/>
              </w:rPr>
              <w:t xml:space="preserve">Joint Schedule 5 Corporate and Social Responsibility </w:t>
            </w:r>
            <w:r w:rsidDel="00000000" w:rsidR="00000000" w:rsidRPr="00000000">
              <w:rPr>
                <w:rtl w:val="0"/>
              </w:rPr>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Special Terms"</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Framework Award Form incorporated into the Framework Contract;</w:t>
            </w:r>
          </w:p>
        </w:tc>
      </w:tr>
      <w:tr>
        <w:trPr>
          <w:cantSplit w:val="0"/>
          <w:tblHeader w:val="0"/>
        </w:trPr>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Start Date"</w:t>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the Framework Contract as stated in the Framework Award Form;</w:t>
            </w:r>
          </w:p>
        </w:tc>
      </w:tr>
      <w:tr>
        <w:trPr>
          <w:cantSplit w:val="0"/>
          <w:tblHeader w:val="0"/>
        </w:trPr>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Tender Response"</w:t>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to CCS and annexed to or referred to in Framework Schedule 2 (Framework Tender);</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"Further Competition Procedure"</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t>
            </w:r>
            <w:r w:rsidDel="00000000" w:rsidR="00000000" w:rsidRPr="00000000">
              <w:rPr>
                <w:rFonts w:ascii="Arial" w:cs="Arial" w:eastAsia="Arial" w:hAnsi="Arial"/>
                <w:sz w:val="24"/>
                <w:szCs w:val="24"/>
                <w:rtl w:val="0"/>
              </w:rPr>
              <w:t xml:space="preserve">F</w:t>
            </w:r>
            <w:r w:rsidDel="00000000" w:rsidR="00000000" w:rsidRPr="00000000">
              <w:rPr>
                <w:rFonts w:ascii="Arial" w:cs="Arial" w:eastAsia="Arial" w:hAnsi="Arial"/>
                <w:color w:val="000000"/>
                <w:sz w:val="24"/>
                <w:szCs w:val="24"/>
                <w:rtl w:val="0"/>
              </w:rPr>
              <w:t xml:space="preserve">urther </w:t>
            </w:r>
            <w:r w:rsidDel="00000000" w:rsidR="00000000" w:rsidRPr="00000000">
              <w:rPr>
                <w:rFonts w:ascii="Arial" w:cs="Arial" w:eastAsia="Arial" w:hAnsi="Arial"/>
                <w:sz w:val="24"/>
                <w:szCs w:val="24"/>
                <w:rtl w:val="0"/>
              </w:rPr>
              <w:t xml:space="preserve">C</w:t>
            </w:r>
            <w:r w:rsidDel="00000000" w:rsidR="00000000" w:rsidRPr="00000000">
              <w:rPr>
                <w:rFonts w:ascii="Arial" w:cs="Arial" w:eastAsia="Arial" w:hAnsi="Arial"/>
                <w:color w:val="000000"/>
                <w:sz w:val="24"/>
                <w:szCs w:val="24"/>
                <w:rtl w:val="0"/>
              </w:rPr>
              <w:t xml:space="preserve">ompetition </w:t>
            </w:r>
            <w:r w:rsidDel="00000000" w:rsidR="00000000" w:rsidRPr="00000000">
              <w:rPr>
                <w:rFonts w:ascii="Arial" w:cs="Arial" w:eastAsia="Arial" w:hAnsi="Arial"/>
                <w:sz w:val="24"/>
                <w:szCs w:val="24"/>
                <w:rtl w:val="0"/>
              </w:rPr>
              <w:t xml:space="preserve">P</w:t>
            </w:r>
            <w:r w:rsidDel="00000000" w:rsidR="00000000" w:rsidRPr="00000000">
              <w:rPr>
                <w:rFonts w:ascii="Arial" w:cs="Arial" w:eastAsia="Arial" w:hAnsi="Arial"/>
                <w:color w:val="000000"/>
                <w:sz w:val="24"/>
                <w:szCs w:val="24"/>
                <w:rtl w:val="0"/>
              </w:rPr>
              <w:t xml:space="preserve">rocedure described in Framework Schedule 7 (Call-Off Award Procedure);</w:t>
            </w:r>
          </w:p>
        </w:tc>
      </w:tr>
      <w:tr>
        <w:trPr>
          <w:cantSplit w:val="0"/>
          <w:tblHeader w:val="0"/>
        </w:trPr>
        <w:tc>
          <w:tcPr>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“Further Competition”</w:t>
            </w:r>
            <w:r w:rsidDel="00000000" w:rsidR="00000000" w:rsidRPr="00000000">
              <w:rPr>
                <w:rtl w:val="0"/>
              </w:rPr>
            </w:r>
          </w:p>
        </w:tc>
        <w:tc>
          <w:tcPr>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 competition carried out in accordance with the Further Competition Procedure detailed within Framework Schedule 7(Call Off Award Procedure)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“Further Competition Award Criteria”</w:t>
            </w:r>
            <w:r w:rsidDel="00000000" w:rsidR="00000000" w:rsidRPr="00000000">
              <w:rPr>
                <w:rtl w:val="0"/>
              </w:rPr>
            </w:r>
          </w:p>
        </w:tc>
        <w:tc>
          <w:tcPr>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the criteria as defined in Annex B of Framework Schedule 7 (Call Off Award Procedure)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highlight w:val="cyan"/>
              </w:rPr>
            </w:pPr>
            <w:r w:rsidDel="00000000" w:rsidR="00000000" w:rsidRPr="00000000">
              <w:rPr>
                <w:rFonts w:ascii="Arial" w:cs="Arial" w:eastAsia="Arial" w:hAnsi="Arial"/>
                <w:b w:val="1"/>
                <w:sz w:val="24"/>
                <w:szCs w:val="24"/>
                <w:rtl w:val="0"/>
              </w:rPr>
              <w:t xml:space="preserve">"Further Competition TUPE Risk Premium</w:t>
            </w:r>
            <w:r w:rsidDel="00000000" w:rsidR="00000000" w:rsidRPr="00000000">
              <w:rPr>
                <w:rFonts w:ascii="Arial" w:cs="Arial" w:eastAsia="Arial" w:hAnsi="Arial"/>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amount payable  on an annual basis based on the difference between:</w:t>
            </w:r>
          </w:p>
          <w:p w:rsidR="00000000" w:rsidDel="00000000" w:rsidP="00000000" w:rsidRDefault="00000000" w:rsidRPr="00000000" w14:paraId="000001D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costs to employ Transferring Former Supplier Employees or  where the Former Supplier becomes the Supplier those Former Supplier employees providing the Services at the Commencement Date and/or Transferring Buyer Employees (as the case may be); and</w:t>
            </w:r>
          </w:p>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992"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equivalent costs to employ staff used by the Supplier at Further Competition,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in respect of payments due under contracts of employment in respect of the following: </w:t>
            </w:r>
          </w:p>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annual salary;</w:t>
            </w:r>
          </w:p>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annual national insurance cost;</w:t>
            </w:r>
          </w:p>
          <w:p w:rsidR="00000000" w:rsidDel="00000000" w:rsidP="00000000" w:rsidRDefault="00000000" w:rsidRPr="00000000" w14:paraId="000001DD">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w:t>
              <w:tab/>
              <w:t xml:space="preserve">Annual Pension Cost;</w:t>
            </w:r>
          </w:p>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w:t>
              <w:tab/>
              <w:t xml:space="preserve">annual life insurance cost;</w:t>
            </w:r>
          </w:p>
          <w:p w:rsidR="00000000" w:rsidDel="00000000" w:rsidP="00000000" w:rsidRDefault="00000000" w:rsidRPr="00000000" w14:paraId="000001DF">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w:t>
              <w:tab/>
              <w:t xml:space="preserve">annual sick pay entitlement;</w:t>
            </w:r>
          </w:p>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w:t>
              <w:tab/>
              <w:t xml:space="preserve">maternity/paternity costs; and</w:t>
            </w:r>
          </w:p>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1417" w:right="141"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vii)</w:t>
              <w:tab/>
              <w:t xml:space="preserve">any other cost arising directly from the contract of employment of the Transferring Former Supplier Employee and or Transferring Buyer Employee, as set out in paragraph 1 of Call Off Schedule 28 (TUPE Surcharge);</w:t>
            </w:r>
          </w:p>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Anti-Abuse Rule"</w:t>
            </w:r>
          </w:p>
        </w:tc>
        <w:tc>
          <w:tcPr/>
          <w:p w:rsidR="00000000" w:rsidDel="00000000" w:rsidP="00000000" w:rsidRDefault="00000000" w:rsidRPr="00000000" w14:paraId="000001E4">
            <w:pPr>
              <w:numPr>
                <w:ilvl w:val="1"/>
                <w:numId w:val="7"/>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legislation in Part 5 of the Finance Act 2013 and; </w:t>
            </w:r>
          </w:p>
          <w:p w:rsidR="00000000" w:rsidDel="00000000" w:rsidP="00000000" w:rsidRDefault="00000000" w:rsidRPr="00000000" w14:paraId="000001E5">
            <w:pPr>
              <w:numPr>
                <w:ilvl w:val="1"/>
                <w:numId w:val="7"/>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future legislation introduced into parliament to counteract Tax advantages arising from abusive arrangements to avoid National Insurance contributions;</w:t>
            </w:r>
          </w:p>
        </w:tc>
      </w:tr>
      <w:tr>
        <w:trPr>
          <w:cantSplit w:val="0"/>
          <w:tblHeader w:val="0"/>
        </w:trPr>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Change in Law"</w:t>
            </w:r>
          </w:p>
        </w:tc>
        <w:tc>
          <w:tcPr/>
          <w:p w:rsidR="00000000" w:rsidDel="00000000" w:rsidP="00000000" w:rsidRDefault="00000000" w:rsidRPr="00000000" w14:paraId="000001E7">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where the change is of a general legislative nature (including Tax or duties of any sort affecting the Supplier) or which affects or relates to a Comparable Supply;</w:t>
            </w:r>
          </w:p>
        </w:tc>
      </w:tr>
      <w:tr>
        <w:trPr>
          <w:cantSplit w:val="0"/>
          <w:tblHeader w:val="0"/>
        </w:trPr>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“General Ledger”</w:t>
            </w: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main accounting record of a company or organization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“Geographical Boundary</w:t>
            </w:r>
            <w:r w:rsidDel="00000000" w:rsidR="00000000" w:rsidRPr="00000000">
              <w:rPr>
                <w:rFonts w:ascii="Arial" w:cs="Arial" w:eastAsia="Arial" w:hAnsi="Arial"/>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1EB">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means the geographical boundary coverage areas provided as part of the Framework Tender Response (as amended by paragraph 9 of Framework Schedule 4 (Framework Management)), using the relevant boundary codes as stated on </w:t>
            </w:r>
            <w:hyperlink r:id="rId7">
              <w:r w:rsidDel="00000000" w:rsidR="00000000" w:rsidRPr="00000000">
                <w:rPr>
                  <w:rFonts w:ascii="Arial" w:cs="Arial" w:eastAsia="Arial" w:hAnsi="Arial"/>
                  <w:color w:val="000000"/>
                  <w:sz w:val="24"/>
                  <w:szCs w:val="24"/>
                  <w:highlight w:val="white"/>
                  <w:u w:val="single"/>
                  <w:rtl w:val="0"/>
                </w:rPr>
                <w:t xml:space="preserve">https://www.ons.gov.uk/methodology/geography/ukgeographies/eurostat</w:t>
              </w:r>
            </w:hyperlink>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Pr>
              <w:drawing>
                <wp:inline distB="0" distT="0" distL="114300" distR="114300">
                  <wp:extent cx="958850" cy="6223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958850" cy="6223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“Global Design Principles”</w:t>
            </w:r>
            <w:r w:rsidDel="00000000" w:rsidR="00000000" w:rsidRPr="00000000">
              <w:rPr>
                <w:rtl w:val="0"/>
              </w:rPr>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set of common processes and procedures, which are used by core government departments and their arms' length bodies, (ALBs), to ensure consistency across government and facilitate greater sharing of expertise</w:t>
            </w:r>
          </w:p>
        </w:tc>
      </w:tr>
      <w:tr>
        <w:trPr>
          <w:cantSplit w:val="0"/>
          <w:tblHeader w:val="0"/>
        </w:trPr>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“Gold Contract”</w:t>
              <w:tab/>
              <w:tab/>
            </w:r>
          </w:p>
        </w:tc>
        <w:tc>
          <w:tcPr/>
          <w:p w:rsidR="00000000" w:rsidDel="00000000" w:rsidP="00000000" w:rsidRDefault="00000000" w:rsidRPr="00000000" w14:paraId="000001F0">
            <w:pPr>
              <w:tabs>
                <w:tab w:val="left" w:leader="none" w:pos="284"/>
              </w:tabs>
              <w:spacing w:after="120"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Call-Off Contract categorised as a Gold contract using the Cabinet Office Contract Tiering Tool.</w:t>
            </w:r>
          </w:p>
        </w:tc>
      </w:tr>
      <w:tr>
        <w:trPr>
          <w:cantSplit w:val="0"/>
          <w:tblHeader w:val="0"/>
        </w:trPr>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"Goods"</w:t>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made available by the Supplier as specified in Framework Schedule 1 (Specification) and in relation to a Call-Off Contract as specified in the Order Form;</w:t>
            </w:r>
          </w:p>
        </w:tc>
      </w:tr>
      <w:tr>
        <w:trPr>
          <w:cantSplit w:val="0"/>
          <w:tblHeader w:val="0"/>
        </w:trPr>
        <w:tc>
          <w:tcPr/>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Industry Practice"</w:t>
            </w:r>
          </w:p>
        </w:tc>
        <w:tc>
          <w:tcPr/>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trPr>
          <w:cantSplit w:val="0"/>
          <w:tblHeader w:val="0"/>
        </w:trPr>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w:t>
            </w:r>
          </w:p>
        </w:tc>
        <w:tc>
          <w:tcPr/>
          <w:p w:rsidR="00000000" w:rsidDel="00000000" w:rsidP="00000000" w:rsidRDefault="00000000" w:rsidRPr="00000000" w14:paraId="000001F6">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trPr>
          <w:cantSplit w:val="0"/>
          <w:tblHeader w:val="0"/>
        </w:trPr>
        <w:tc>
          <w:tcPr>
            <w:vAlign w:val="center"/>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“Government Buying Standards”</w:t>
            </w:r>
            <w:r w:rsidDel="00000000" w:rsidR="00000000" w:rsidRPr="00000000">
              <w:rPr>
                <w:rtl w:val="0"/>
              </w:rPr>
            </w:r>
          </w:p>
        </w:tc>
        <w:tc>
          <w:tcPr>
            <w:vAlign w:val="center"/>
          </w:tcPr>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product specifications in line with the European Commission’s Green Public Procurement initiative. The current Government Buying Standards are owned by the Department for the Environment, Food and Rural Affairs (DEFRA)</w:t>
            </w:r>
            <w:r w:rsidDel="00000000" w:rsidR="00000000" w:rsidRPr="00000000">
              <w:rPr>
                <w:rtl w:val="0"/>
              </w:rPr>
            </w:r>
          </w:p>
        </w:tc>
      </w:tr>
      <w:tr>
        <w:trPr>
          <w:cantSplit w:val="0"/>
          <w:tblHeader w:val="0"/>
        </w:trPr>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 Data"</w:t>
            </w:r>
          </w:p>
        </w:tc>
        <w:tc>
          <w:tcPr/>
          <w:p w:rsidR="00000000" w:rsidDel="00000000" w:rsidP="00000000" w:rsidRDefault="00000000" w:rsidRPr="00000000" w14:paraId="000001FA">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text, drawings, diagrams, images or sounds (together with any database made up of any of these) which are embodied in any electronic, magnetic, optical or tangible media, including any of the Authority’s Confidential Information, and which:</w:t>
            </w:r>
          </w:p>
          <w:p w:rsidR="00000000" w:rsidDel="00000000" w:rsidP="00000000" w:rsidRDefault="00000000" w:rsidRPr="00000000" w14:paraId="000001FB">
            <w:pPr>
              <w:numPr>
                <w:ilvl w:val="2"/>
                <w:numId w:val="7"/>
              </w:numPr>
              <w:pBdr>
                <w:top w:space="0" w:sz="0" w:val="nil"/>
                <w:left w:space="0" w:sz="0" w:val="nil"/>
                <w:bottom w:space="0" w:sz="0" w:val="nil"/>
                <w:right w:space="0" w:sz="0" w:val="nil"/>
                <w:between w:space="0" w:sz="0" w:val="nil"/>
              </w:pBdr>
              <w:tabs>
                <w:tab w:val="left" w:leader="none" w:pos="-576"/>
                <w:tab w:val="left" w:leader="none" w:pos="420"/>
              </w:tabs>
              <w:spacing w:after="120" w:lineRule="auto"/>
              <w:ind w:left="1700"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supplied to the Supplier by or on behalf of the Authority; or</w:t>
            </w:r>
          </w:p>
          <w:p w:rsidR="00000000" w:rsidDel="00000000" w:rsidP="00000000" w:rsidRDefault="00000000" w:rsidRPr="00000000" w14:paraId="000001FC">
            <w:pPr>
              <w:numPr>
                <w:ilvl w:val="2"/>
                <w:numId w:val="7"/>
              </w:numPr>
              <w:pBdr>
                <w:top w:space="0" w:sz="0" w:val="nil"/>
                <w:left w:space="0" w:sz="0" w:val="nil"/>
                <w:bottom w:space="0" w:sz="0" w:val="nil"/>
                <w:right w:space="0" w:sz="0" w:val="nil"/>
                <w:between w:space="0" w:sz="0" w:val="nil"/>
              </w:pBdr>
              <w:tabs>
                <w:tab w:val="left" w:leader="none" w:pos="-576"/>
                <w:tab w:val="left" w:leader="none" w:pos="270"/>
              </w:tabs>
              <w:spacing w:after="120" w:lineRule="auto"/>
              <w:ind w:left="1700"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is required to generate, process, store or transmit pursuant to a Contract; </w:t>
            </w:r>
          </w:p>
        </w:tc>
      </w:tr>
      <w:tr>
        <w:trPr>
          <w:cantSplit w:val="0"/>
          <w:tblHeader w:val="0"/>
        </w:trPr>
        <w:tc>
          <w:tcPr>
            <w:vAlign w:val="center"/>
          </w:tcPr>
          <w:p w:rsidR="00000000" w:rsidDel="00000000" w:rsidP="00000000" w:rsidRDefault="00000000" w:rsidRPr="00000000" w14:paraId="000001FD">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“Greening Government Commitments”</w:t>
            </w:r>
            <w:r w:rsidDel="00000000" w:rsidR="00000000" w:rsidRPr="00000000">
              <w:rPr>
                <w:rtl w:val="0"/>
              </w:rPr>
            </w:r>
          </w:p>
        </w:tc>
        <w:tc>
          <w:tcPr>
            <w:vAlign w:val="center"/>
          </w:tcPr>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UK policy commitments to greening operations and procurement set by the Department for the Environment, Food and Rural Affairs (DEFRA)</w:t>
            </w:r>
            <w:r w:rsidDel="00000000" w:rsidR="00000000" w:rsidRPr="00000000">
              <w:rPr>
                <w:rtl w:val="0"/>
              </w:rPr>
            </w:r>
          </w:p>
        </w:tc>
      </w:tr>
      <w:tr>
        <w:trPr>
          <w:cantSplit w:val="0"/>
          <w:tblHeader w:val="0"/>
        </w:trPr>
        <w:tc>
          <w:tcPr/>
          <w:p w:rsidR="00000000" w:rsidDel="00000000" w:rsidP="00000000" w:rsidRDefault="00000000" w:rsidRPr="00000000" w14:paraId="000001FF">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(if any) who has entered into a guarantee in the form set out in Joint Schedule 8 (Guarantee) in relation to this Contract;</w:t>
            </w:r>
          </w:p>
        </w:tc>
      </w:tr>
      <w:tr>
        <w:trPr>
          <w:cantSplit w:val="0"/>
          <w:tblHeader w:val="0"/>
        </w:trPr>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“HACCP”</w:t>
            </w:r>
            <w:r w:rsidDel="00000000" w:rsidR="00000000" w:rsidRPr="00000000">
              <w:rPr>
                <w:rtl w:val="0"/>
              </w:rPr>
            </w:r>
          </w:p>
        </w:tc>
        <w:tc>
          <w:tcPr/>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Hazard Analysis and Critical Control Point</w:t>
            </w:r>
            <w:r w:rsidDel="00000000" w:rsidR="00000000" w:rsidRPr="00000000">
              <w:rPr>
                <w:rtl w:val="0"/>
              </w:rPr>
            </w:r>
          </w:p>
        </w:tc>
      </w:tr>
      <w:tr>
        <w:trPr>
          <w:cantSplit w:val="0"/>
          <w:tblHeader w:val="0"/>
        </w:trPr>
        <w:tc>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"Halifax Abuse Principle"</w:t>
            </w:r>
          </w:p>
        </w:tc>
        <w:tc>
          <w:tcPr/>
          <w:p w:rsidR="00000000" w:rsidDel="00000000" w:rsidP="00000000" w:rsidRDefault="00000000" w:rsidRPr="00000000" w14:paraId="0000020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“Historic Environment Scotland”</w:t>
            </w:r>
          </w:p>
        </w:tc>
        <w:tc>
          <w:tcPr/>
          <w:p w:rsidR="00000000" w:rsidDel="00000000" w:rsidP="00000000" w:rsidRDefault="00000000" w:rsidRPr="00000000" w14:paraId="00000206">
            <w:pPr>
              <w:tabs>
                <w:tab w:val="left" w:leader="none" w:pos="284"/>
              </w:tabs>
              <w:spacing w:line="276"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executive non-departmental public body responsible for investigating, caring for and promoting Scotland's historic environment</w:t>
            </w:r>
          </w:p>
        </w:tc>
      </w:tr>
      <w:tr>
        <w:trPr>
          <w:cantSplit w:val="0"/>
          <w:tblHeader w:val="0"/>
        </w:trPr>
        <w:tc>
          <w:tcPr/>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“Historic Volumes”</w:t>
            </w:r>
            <w:r w:rsidDel="00000000" w:rsidR="00000000" w:rsidRPr="00000000">
              <w:rPr>
                <w:rtl w:val="0"/>
              </w:rPr>
            </w:r>
          </w:p>
        </w:tc>
        <w:tc>
          <w:tcPr/>
          <w:p w:rsidR="00000000" w:rsidDel="00000000" w:rsidP="00000000" w:rsidRDefault="00000000" w:rsidRPr="00000000" w14:paraId="00000208">
            <w:pPr>
              <w:tabs>
                <w:tab w:val="left" w:leader="none" w:pos="284"/>
              </w:tabs>
              <w:spacing w:line="276" w:lineRule="auto"/>
              <w:ind w:left="284" w:right="28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level of activity that has previously been delivered</w:t>
            </w:r>
            <w:r w:rsidDel="00000000" w:rsidR="00000000" w:rsidRPr="00000000">
              <w:rPr>
                <w:rtl w:val="0"/>
              </w:rPr>
            </w:r>
          </w:p>
        </w:tc>
      </w:tr>
      <w:tr>
        <w:trPr>
          <w:cantSplit w:val="0"/>
          <w:tblHeader w:val="0"/>
        </w:trPr>
        <w:tc>
          <w:tcPr/>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“HM Government”</w:t>
            </w:r>
            <w:r w:rsidDel="00000000" w:rsidR="00000000" w:rsidRPr="00000000">
              <w:rPr>
                <w:rtl w:val="0"/>
              </w:rPr>
            </w:r>
          </w:p>
        </w:tc>
        <w:tc>
          <w:tcPr/>
          <w:p w:rsidR="00000000" w:rsidDel="00000000" w:rsidP="00000000" w:rsidRDefault="00000000" w:rsidRPr="00000000" w14:paraId="0000020A">
            <w:pPr>
              <w:tabs>
                <w:tab w:val="left" w:leader="none" w:pos="284"/>
              </w:tabs>
              <w:spacing w:line="276" w:lineRule="auto"/>
              <w:ind w:left="284" w:right="28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His Majesty's Government;</w:t>
            </w:r>
            <w:r w:rsidDel="00000000" w:rsidR="00000000" w:rsidRPr="00000000">
              <w:rPr>
                <w:rtl w:val="0"/>
              </w:rPr>
            </w:r>
          </w:p>
        </w:tc>
      </w:tr>
      <w:tr>
        <w:trPr>
          <w:cantSplit w:val="0"/>
          <w:tblHeader w:val="0"/>
        </w:trPr>
        <w:tc>
          <w:tcPr/>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"HMRC"</w:t>
            </w:r>
          </w:p>
        </w:tc>
        <w:tc>
          <w:tcPr/>
          <w:p w:rsidR="00000000" w:rsidDel="00000000" w:rsidP="00000000" w:rsidRDefault="00000000" w:rsidRPr="00000000" w14:paraId="0000020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His Majesty’s Revenue and Customs;</w:t>
            </w:r>
          </w:p>
        </w:tc>
      </w:tr>
      <w:tr>
        <w:trPr>
          <w:cantSplit w:val="0"/>
          <w:tblHeader w:val="0"/>
        </w:trPr>
        <w:tc>
          <w:tcPr/>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“HSE”</w:t>
            </w:r>
            <w:r w:rsidDel="00000000" w:rsidR="00000000" w:rsidRPr="00000000">
              <w:rPr>
                <w:rtl w:val="0"/>
              </w:rPr>
            </w:r>
          </w:p>
        </w:tc>
        <w:tc>
          <w:tcPr/>
          <w:p w:rsidR="00000000" w:rsidDel="00000000" w:rsidP="00000000" w:rsidRDefault="00000000" w:rsidRPr="00000000" w14:paraId="0000020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Health and Safety Executive;</w:t>
            </w:r>
            <w:r w:rsidDel="00000000" w:rsidR="00000000" w:rsidRPr="00000000">
              <w:rPr>
                <w:rtl w:val="0"/>
              </w:rPr>
            </w:r>
          </w:p>
        </w:tc>
      </w:tr>
      <w:tr>
        <w:trPr>
          <w:cantSplit w:val="0"/>
          <w:tblHeader w:val="0"/>
        </w:trPr>
        <w:tc>
          <w:tcPr/>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“HTM”</w:t>
            </w:r>
          </w:p>
        </w:tc>
        <w:tc>
          <w:tcPr/>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Health Technical Memoranda;</w:t>
            </w:r>
          </w:p>
        </w:tc>
      </w:tr>
      <w:tr>
        <w:trPr>
          <w:cantSplit w:val="0"/>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Policy"</w:t>
            </w:r>
          </w:p>
        </w:tc>
        <w:tc>
          <w:tcPr/>
          <w:p w:rsidR="00000000" w:rsidDel="00000000" w:rsidP="00000000" w:rsidRDefault="00000000" w:rsidRPr="00000000" w14:paraId="00000212">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policy in respect of information and communications technology, referred to in the Order Form, which is in force as at the Call-Off Start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w:t>
            </w:r>
          </w:p>
        </w:tc>
        <w:tc>
          <w:tcPr/>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215">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216">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cost of implementing the proposed Variation;</w:t>
            </w:r>
          </w:p>
          <w:p w:rsidR="00000000" w:rsidDel="00000000" w:rsidP="00000000" w:rsidRDefault="00000000" w:rsidRPr="00000000" w14:paraId="00000217">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rsidR="00000000" w:rsidDel="00000000" w:rsidP="00000000" w:rsidRDefault="00000000" w:rsidRPr="00000000" w14:paraId="00000218">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timetable for the implementation;</w:t>
            </w:r>
          </w:p>
          <w:p w:rsidR="00000000" w:rsidDel="00000000" w:rsidP="00000000" w:rsidRDefault="00000000" w:rsidRPr="00000000" w14:paraId="00000219">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together with any proposals for the testing of the Variation; and</w:t>
            </w:r>
          </w:p>
          <w:p w:rsidR="00000000" w:rsidDel="00000000" w:rsidP="00000000" w:rsidRDefault="00000000" w:rsidRPr="00000000" w14:paraId="0000021A">
            <w:pPr>
              <w:numPr>
                <w:ilvl w:val="1"/>
                <w:numId w:val="6"/>
              </w:numPr>
              <w:pBdr>
                <w:top w:space="0" w:sz="0" w:val="nil"/>
                <w:left w:space="0" w:sz="0" w:val="nil"/>
                <w:bottom w:space="0" w:sz="0" w:val="nil"/>
                <w:right w:space="0" w:sz="0" w:val="nil"/>
                <w:between w:space="0" w:sz="0" w:val="nil"/>
              </w:pBdr>
              <w:tabs>
                <w:tab w:val="left" w:leader="none" w:pos="-576"/>
                <w:tab w:val="left" w:leader="none" w:pos="144"/>
                <w:tab w:val="left" w:leader="none" w:pos="990"/>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information as the Relevant Authority may reasonably request in (or in response to) the Variation request;</w:t>
            </w:r>
          </w:p>
        </w:tc>
      </w:tr>
      <w:tr>
        <w:trPr>
          <w:cantSplit w:val="0"/>
          <w:tblHeader w:val="0"/>
        </w:trPr>
        <w:tc>
          <w:tcPr/>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“Incumbent Supplier”</w:t>
            </w:r>
            <w:r w:rsidDel="00000000" w:rsidR="00000000" w:rsidRPr="00000000">
              <w:rPr>
                <w:rtl w:val="0"/>
              </w:rPr>
            </w:r>
          </w:p>
        </w:tc>
        <w:tc>
          <w:tcPr/>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the Supplier already engaged by the Buyer to provide the Services which are to be provided by the Supplier on the commencement of the contract for Services</w:t>
            </w:r>
            <w:r w:rsidDel="00000000" w:rsidR="00000000" w:rsidRPr="00000000">
              <w:rPr>
                <w:rtl w:val="0"/>
              </w:rPr>
            </w:r>
          </w:p>
        </w:tc>
      </w:tr>
      <w:tr>
        <w:trPr>
          <w:cantSplit w:val="0"/>
          <w:tblHeader w:val="0"/>
        </w:trPr>
        <w:tc>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"Indemnifier"</w:t>
            </w:r>
          </w:p>
        </w:tc>
        <w:tc>
          <w:tcPr/>
          <w:p w:rsidR="00000000" w:rsidDel="00000000" w:rsidP="00000000" w:rsidRDefault="00000000" w:rsidRPr="00000000" w14:paraId="0000021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from whom an indemnity is sought under this Contract;</w:t>
            </w:r>
          </w:p>
        </w:tc>
      </w:tr>
      <w:tr>
        <w:trPr>
          <w:cantSplit w:val="0"/>
          <w:tblHeader w:val="0"/>
        </w:trPr>
        <w:tc>
          <w:tcPr/>
          <w:p w:rsidR="00000000" w:rsidDel="00000000" w:rsidP="00000000" w:rsidRDefault="00000000" w:rsidRPr="00000000" w14:paraId="0000021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w:t>
            </w:r>
          </w:p>
        </w:tc>
        <w:tc>
          <w:tcPr/>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Controller has provided Personal Data to another Party which is not a Processor or a Joint Controller because the recipient itself determines the purposes and means of Processing but does so separately from the Controller providing it with Personal Data and “</w:t>
            </w:r>
            <w:r w:rsidDel="00000000" w:rsidR="00000000" w:rsidRPr="00000000">
              <w:rPr>
                <w:rFonts w:ascii="Arial" w:cs="Arial" w:eastAsia="Arial" w:hAnsi="Arial"/>
                <w:b w:val="1"/>
                <w:color w:val="000000"/>
                <w:sz w:val="24"/>
                <w:szCs w:val="24"/>
                <w:rtl w:val="0"/>
              </w:rPr>
              <w:t xml:space="preserve">Independent Controller</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22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"Indexation"</w:t>
            </w:r>
          </w:p>
        </w:tc>
        <w:tc>
          <w:tcPr/>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adjustment of an amount or sum in accordance with Framework Schedule 3 (Framework Prices) and the relevant Order Form;</w:t>
            </w:r>
          </w:p>
        </w:tc>
      </w:tr>
      <w:tr>
        <w:trPr>
          <w:cantSplit w:val="0"/>
          <w:tblHeader w:val="0"/>
        </w:trPr>
        <w:tc>
          <w:tcPr/>
          <w:p w:rsidR="00000000" w:rsidDel="00000000" w:rsidP="00000000" w:rsidRDefault="00000000" w:rsidRPr="00000000" w14:paraId="0000022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w:t>
            </w:r>
          </w:p>
        </w:tc>
        <w:tc>
          <w:tcPr/>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under section 84 of the Freedom of Information Act 2000;</w:t>
            </w:r>
          </w:p>
        </w:tc>
      </w:tr>
      <w:tr>
        <w:trPr>
          <w:cantSplit w:val="0"/>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 Commissioner"</w:t>
            </w:r>
          </w:p>
        </w:tc>
        <w:tc>
          <w:tcPr/>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22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"Initial Period"</w:t>
            </w:r>
          </w:p>
        </w:tc>
        <w:tc>
          <w:tcPr/>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term of a Contract specified in the Framework Award Form or the Order Form, as the context requires;</w:t>
            </w:r>
          </w:p>
        </w:tc>
      </w:tr>
      <w:tr>
        <w:trPr>
          <w:cantSplit w:val="0"/>
          <w:tblHeader w:val="0"/>
        </w:trPr>
        <w:tc>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"Insolvency Event"</w:t>
            </w:r>
          </w:p>
        </w:tc>
        <w:tc>
          <w:tcPr/>
          <w:p w:rsidR="00000000" w:rsidDel="00000000" w:rsidP="00000000" w:rsidRDefault="00000000" w:rsidRPr="00000000" w14:paraId="0000022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respect to any person, means:</w:t>
            </w:r>
          </w:p>
          <w:p w:rsidR="00000000" w:rsidDel="00000000" w:rsidP="00000000" w:rsidRDefault="00000000" w:rsidRPr="00000000" w14:paraId="0000022B">
            <w:pPr>
              <w:pBdr>
                <w:top w:space="0" w:sz="0" w:val="nil"/>
                <w:left w:space="0" w:sz="0" w:val="nil"/>
                <w:bottom w:space="0" w:sz="0" w:val="nil"/>
                <w:right w:space="0" w:sz="0" w:val="nil"/>
                <w:between w:space="0" w:sz="0" w:val="nil"/>
              </w:pBdr>
              <w:tabs>
                <w:tab w:val="left" w:leader="none" w:pos="990"/>
              </w:tabs>
              <w:spacing w:after="120" w:lineRule="auto"/>
              <w:ind w:left="992" w:right="282" w:hanging="70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that person suspends, or threatens to suspend, payment of its debts, or is unable to pay its debts as they fall due or admits inability to pay its debts, or:</w:t>
            </w:r>
          </w:p>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left" w:leader="none" w:pos="284"/>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(being a company or a LLP) is deemed unable to pay its debts within the meaning of section 123 of the Insolvency Act 1986, or</w:t>
            </w:r>
          </w:p>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left" w:leader="none" w:pos="284"/>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(being a partnership) is deemed unable to pay its debts within the meaning of section 222 of the Insolvency Act 1986;</w:t>
            </w:r>
          </w:p>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w:t>
            </w:r>
          </w:p>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another person becomes entitled to appoint a receiver over the assets of that person or a receiver is appointed over the assets of that person;</w:t>
            </w:r>
          </w:p>
          <w:p w:rsidR="00000000" w:rsidDel="00000000" w:rsidP="00000000" w:rsidRDefault="00000000" w:rsidRPr="00000000" w14:paraId="00000230">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   a creditor or encumbrancer of that person attaches or takes possession of, or a distress, execution or other such process is levied or enforced on or sued against, the whole or any part of that person’s assets and such attachment or process is not discharged within 14 days;</w:t>
            </w:r>
          </w:p>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     that person suspends or ceases, or threatens to suspend or cease, carrying on all or a substantial part of its business;</w:t>
            </w:r>
          </w:p>
          <w:p w:rsidR="00000000" w:rsidDel="00000000" w:rsidP="00000000" w:rsidRDefault="00000000" w:rsidRPr="00000000" w14:paraId="00000232">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      where that person is a company, a LLP or a partnership:</w:t>
            </w:r>
          </w:p>
          <w:p w:rsidR="00000000" w:rsidDel="00000000" w:rsidP="00000000" w:rsidRDefault="00000000" w:rsidRPr="00000000" w14:paraId="00000233">
            <w:pPr>
              <w:pBdr>
                <w:top w:space="0" w:sz="0" w:val="nil"/>
                <w:left w:space="0" w:sz="0" w:val="nil"/>
                <w:bottom w:space="0" w:sz="0" w:val="nil"/>
                <w:right w:space="0" w:sz="0" w:val="nil"/>
                <w:between w:space="0" w:sz="0" w:val="nil"/>
              </w:pBdr>
              <w:tabs>
                <w:tab w:val="left" w:leader="none" w:pos="705"/>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 petition is presented (which is not dismissed within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w:t>
            </w:r>
          </w:p>
          <w:p w:rsidR="00000000" w:rsidDel="00000000" w:rsidP="00000000" w:rsidRDefault="00000000" w:rsidRPr="00000000" w14:paraId="00000234">
            <w:pPr>
              <w:pBdr>
                <w:top w:space="0" w:sz="0" w:val="nil"/>
                <w:left w:space="0" w:sz="0" w:val="nil"/>
                <w:bottom w:space="0" w:sz="0" w:val="nil"/>
                <w:right w:space="0" w:sz="0" w:val="nil"/>
                <w:between w:space="0" w:sz="0" w:val="nil"/>
              </w:pBdr>
              <w:tabs>
                <w:tab w:val="left" w:leader="none" w:pos="705"/>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w:t>
            </w:r>
          </w:p>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left" w:leader="none" w:pos="705"/>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     (being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236">
            <w:pPr>
              <w:pBdr>
                <w:top w:space="0" w:sz="0" w:val="nil"/>
                <w:left w:space="0" w:sz="0" w:val="nil"/>
                <w:bottom w:space="0" w:sz="0" w:val="nil"/>
                <w:right w:space="0" w:sz="0" w:val="nil"/>
                <w:between w:space="0" w:sz="0" w:val="nil"/>
              </w:pBdr>
              <w:tabs>
                <w:tab w:val="left" w:leader="none" w:pos="705"/>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   (being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     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238">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"Installation Works"</w:t>
            </w:r>
          </w:p>
        </w:tc>
        <w:tc>
          <w:tcPr/>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works which the Supplier is to carry out during the Call-Off Contract Period to install the Goods in accordance with the Call-Off Contract;</w:t>
            </w:r>
          </w:p>
        </w:tc>
      </w:tr>
      <w:tr>
        <w:trPr>
          <w:cantSplit w:val="0"/>
          <w:tblHeader w:val="0"/>
        </w:trPr>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 or "IPR"</w:t>
            </w:r>
          </w:p>
        </w:tc>
        <w:tc>
          <w:tcPr/>
          <w:p w:rsidR="00000000" w:rsidDel="00000000" w:rsidP="00000000" w:rsidRDefault="00000000" w:rsidRPr="00000000" w14:paraId="0000023B">
            <w:pPr>
              <w:numPr>
                <w:ilvl w:val="1"/>
                <w:numId w:val="2"/>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23C">
            <w:pPr>
              <w:numPr>
                <w:ilvl w:val="1"/>
                <w:numId w:val="2"/>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23D">
            <w:pPr>
              <w:numPr>
                <w:ilvl w:val="1"/>
                <w:numId w:val="2"/>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other rights having equivalent or similar effect in any country or jurisdiction;</w:t>
            </w:r>
          </w:p>
        </w:tc>
      </w:tr>
      <w:tr>
        <w:trPr>
          <w:cantSplit w:val="0"/>
          <w:tblHeader w:val="0"/>
        </w:trPr>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"Invoicing Address"</w:t>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left" w:leader="none" w:pos="284"/>
              </w:tabs>
              <w:spacing w:after="120" w:lineRule="auto"/>
              <w:ind w:left="283"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“IOSH”</w:t>
            </w:r>
            <w:r w:rsidDel="00000000" w:rsidR="00000000" w:rsidRPr="00000000">
              <w:rPr>
                <w:rtl w:val="0"/>
              </w:rPr>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Institution of Occupational Safety and Health</w:t>
            </w:r>
            <w:r w:rsidDel="00000000" w:rsidR="00000000" w:rsidRPr="00000000">
              <w:rPr>
                <w:rtl w:val="0"/>
              </w:rPr>
            </w:r>
          </w:p>
        </w:tc>
      </w:tr>
      <w:tr>
        <w:trPr>
          <w:cantSplit w:val="0"/>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"IPR Claim"</w:t>
            </w:r>
          </w:p>
        </w:tc>
        <w:tc>
          <w:tcPr/>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"IR35"</w:t>
            </w:r>
          </w:p>
        </w:tc>
        <w:tc>
          <w:tcPr/>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off-payroll rules requiring individuals who work through their company pay the same income tax and National Insurance contributions as an employee which can be found online at: </w:t>
            </w:r>
            <w:hyperlink r:id="rId9">
              <w:r w:rsidDel="00000000" w:rsidR="00000000" w:rsidRPr="00000000">
                <w:rPr>
                  <w:rFonts w:ascii="Arial" w:cs="Arial" w:eastAsia="Arial" w:hAnsi="Arial"/>
                  <w:color w:val="0000ff"/>
                  <w:sz w:val="24"/>
                  <w:szCs w:val="24"/>
                  <w:u w:val="single"/>
                  <w:rtl w:val="0"/>
                </w:rPr>
                <w:t xml:space="preserve">https://www.gov.uk/guidance/ir35-find-out-if-it-applies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“ISO”</w:t>
            </w:r>
            <w:r w:rsidDel="00000000" w:rsidR="00000000" w:rsidRPr="00000000">
              <w:rPr>
                <w:rtl w:val="0"/>
              </w:rPr>
            </w:r>
          </w:p>
        </w:tc>
        <w:tc>
          <w:tcPr/>
          <w:p w:rsidR="00000000" w:rsidDel="00000000" w:rsidP="00000000" w:rsidRDefault="00000000" w:rsidRPr="00000000" w14:paraId="00000247">
            <w:pPr>
              <w:tabs>
                <w:tab w:val="left" w:leader="none" w:pos="284"/>
              </w:tabs>
              <w:spacing w:line="276"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Organization for Standardization;</w:t>
            </w:r>
          </w:p>
        </w:tc>
      </w:tr>
      <w:tr>
        <w:trPr>
          <w:cantSplit w:val="0"/>
          <w:tblHeader w:val="0"/>
        </w:trPr>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“ITIL Framework”</w:t>
            </w:r>
          </w:p>
        </w:tc>
        <w:tc>
          <w:tcPr/>
          <w:p w:rsidR="00000000" w:rsidDel="00000000" w:rsidP="00000000" w:rsidRDefault="00000000" w:rsidRPr="00000000" w14:paraId="00000249">
            <w:pPr>
              <w:tabs>
                <w:tab w:val="left" w:leader="none" w:pos="284"/>
              </w:tabs>
              <w:spacing w:line="276"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ITIL is a set of detailed practices for IT service management that focuses on aligning IT services with the needs of business;</w:t>
            </w:r>
          </w:p>
        </w:tc>
      </w:tr>
      <w:tr>
        <w:trPr>
          <w:cantSplit w:val="0"/>
          <w:tblHeader w:val="0"/>
        </w:trPr>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 Agreement”</w:t>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agreement (if any) entered into between the Relevant Authority and the Supplier substantially in the form set out in Annex 2 of Joint Schedule 11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Controllers”</w:t>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Staff"</w:t>
            </w:r>
          </w:p>
        </w:tc>
        <w:tc>
          <w:tcPr/>
          <w:p w:rsidR="00000000" w:rsidDel="00000000" w:rsidP="00000000" w:rsidRDefault="00000000" w:rsidRPr="00000000" w14:paraId="0000024F">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individuals (if any) identified as such in the Order Form;</w:t>
            </w:r>
          </w:p>
        </w:tc>
      </w:tr>
      <w:tr>
        <w:trPr>
          <w:cantSplit w:val="0"/>
          <w:trHeight w:val="357" w:hRule="atLeast"/>
          <w:tblHeader w:val="0"/>
        </w:trPr>
        <w:tc>
          <w:tcPr/>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w:t>
            </w:r>
          </w:p>
        </w:tc>
        <w:tc>
          <w:tcPr/>
          <w:p w:rsidR="00000000" w:rsidDel="00000000" w:rsidP="00000000" w:rsidRDefault="00000000" w:rsidRPr="00000000" w14:paraId="00000251">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Sub-Contract with a Key Subcontractor;</w:t>
            </w:r>
          </w:p>
        </w:tc>
      </w:tr>
      <w:tr>
        <w:trPr>
          <w:cantSplit w:val="0"/>
          <w:trHeight w:val="426" w:hRule="atLeast"/>
          <w:tblHeader w:val="0"/>
        </w:trPr>
        <w:tc>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Subcontractor"</w:t>
            </w:r>
          </w:p>
        </w:tc>
        <w:tc>
          <w:tcPr/>
          <w:p w:rsidR="00000000" w:rsidDel="00000000" w:rsidP="00000000" w:rsidRDefault="00000000" w:rsidRPr="00000000" w14:paraId="00000253">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Subcontractor:</w:t>
            </w:r>
          </w:p>
          <w:p w:rsidR="00000000" w:rsidDel="00000000" w:rsidP="00000000" w:rsidRDefault="00000000" w:rsidRPr="00000000" w14:paraId="00000254">
            <w:pPr>
              <w:numPr>
                <w:ilvl w:val="1"/>
                <w:numId w:val="28"/>
              </w:numPr>
              <w:pBdr>
                <w:top w:space="0" w:sz="0" w:val="nil"/>
                <w:left w:space="0" w:sz="0" w:val="nil"/>
                <w:bottom w:space="0" w:sz="0" w:val="nil"/>
                <w:right w:space="0" w:sz="0" w:val="nil"/>
                <w:between w:space="0" w:sz="0" w:val="nil"/>
              </w:pBdr>
              <w:tabs>
                <w:tab w:val="left" w:leader="none" w:pos="-576"/>
                <w:tab w:val="left" w:leader="none" w:pos="144"/>
                <w:tab w:val="left" w:leader="none" w:pos="840"/>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is relied upon to deliver any work package within the Deliverables in their entirety; and/or</w:t>
            </w:r>
          </w:p>
          <w:p w:rsidR="00000000" w:rsidDel="00000000" w:rsidP="00000000" w:rsidRDefault="00000000" w:rsidRPr="00000000" w14:paraId="00000255">
            <w:pPr>
              <w:numPr>
                <w:ilvl w:val="1"/>
                <w:numId w:val="28"/>
              </w:numPr>
              <w:pBdr>
                <w:top w:space="0" w:sz="0" w:val="nil"/>
                <w:left w:space="0" w:sz="0" w:val="nil"/>
                <w:bottom w:space="0" w:sz="0" w:val="nil"/>
                <w:right w:space="0" w:sz="0" w:val="nil"/>
                <w:between w:space="0" w:sz="0" w:val="nil"/>
              </w:pBdr>
              <w:tabs>
                <w:tab w:val="left" w:leader="none" w:pos="-576"/>
                <w:tab w:val="left" w:leader="none" w:pos="144"/>
                <w:tab w:val="left" w:leader="none" w:pos="840"/>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256">
            <w:pPr>
              <w:numPr>
                <w:ilvl w:val="1"/>
                <w:numId w:val="28"/>
              </w:numPr>
              <w:pBdr>
                <w:top w:space="0" w:sz="0" w:val="nil"/>
                <w:left w:space="0" w:sz="0" w:val="nil"/>
                <w:bottom w:space="0" w:sz="0" w:val="nil"/>
                <w:right w:space="0" w:sz="0" w:val="nil"/>
                <w:between w:space="0" w:sz="0" w:val="nil"/>
              </w:pBdr>
              <w:tabs>
                <w:tab w:val="left" w:leader="none" w:pos="-576"/>
                <w:tab w:val="left" w:leader="none" w:pos="144"/>
                <w:tab w:val="left" w:leader="none" w:pos="840"/>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 Sub-Contract with a contract value which at the time of appointment exceeds (or would exceed if appointed) 10% of the aggregate Charges forecast to be payable under the Call-Off Contract,</w:t>
            </w:r>
          </w:p>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shall list all such Key Subcontractors in section 19 of the Framework Award Form and in the Key Subcontractor Section in Order Form;</w:t>
            </w:r>
          </w:p>
        </w:tc>
      </w:tr>
      <w:tr>
        <w:trPr>
          <w:cantSplit w:val="0"/>
          <w:tblHeader w:val="0"/>
        </w:trPr>
        <w:tc>
          <w:tcPr/>
          <w:p w:rsidR="00000000" w:rsidDel="00000000" w:rsidP="00000000" w:rsidRDefault="00000000" w:rsidRPr="00000000" w14:paraId="00000258">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"Know-How"</w:t>
            </w:r>
          </w:p>
        </w:tc>
        <w:tc>
          <w:tcPr/>
          <w:p w:rsidR="00000000" w:rsidDel="00000000" w:rsidP="00000000" w:rsidRDefault="00000000" w:rsidRPr="00000000" w14:paraId="00000259">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Start Date;</w:t>
            </w:r>
          </w:p>
        </w:tc>
      </w:tr>
      <w:tr>
        <w:trPr>
          <w:cantSplit w:val="0"/>
          <w:tblHeader w:val="0"/>
        </w:trPr>
        <w:tc>
          <w:tcPr>
            <w:vAlign w:val="center"/>
          </w:tcPr>
          <w:p w:rsidR="00000000" w:rsidDel="00000000" w:rsidP="00000000" w:rsidRDefault="00000000" w:rsidRPr="00000000" w14:paraId="0000025A">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"KPI Credits"</w:t>
            </w:r>
            <w:r w:rsidDel="00000000" w:rsidR="00000000" w:rsidRPr="00000000">
              <w:rPr>
                <w:rtl w:val="0"/>
              </w:rPr>
            </w:r>
          </w:p>
        </w:tc>
        <w:tc>
          <w:tcPr>
            <w:vAlign w:val="center"/>
          </w:tcPr>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any KPI credits specified in Call Off Schedule 14 (Key Performance Indicators) as being payable by the Supplier to the Buyer in respect of any failure by the Supplier to meet one or more KPIs;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5C">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"KPIs"</w:t>
            </w:r>
            <w:r w:rsidDel="00000000" w:rsidR="00000000" w:rsidRPr="00000000">
              <w:rPr>
                <w:rtl w:val="0"/>
              </w:rPr>
            </w:r>
          </w:p>
        </w:tc>
        <w:tc>
          <w:tcPr>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any key performance indicator applicable to the provision of the Deliverables under the Call-Off Contract (which, where Call-Off Schedule 14 (Key Performance Indicators) is used in this Contract, are referred to in such Schedule);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"Labour Count"</w:t>
            </w:r>
            <w:r w:rsidDel="00000000" w:rsidR="00000000" w:rsidRPr="00000000">
              <w:rPr>
                <w:rtl w:val="0"/>
              </w:rPr>
            </w:r>
          </w:p>
        </w:tc>
        <w:tc>
          <w:tcPr>
            <w:vAlign w:val="center"/>
          </w:tcPr>
          <w:p w:rsidR="00000000" w:rsidDel="00000000" w:rsidP="00000000" w:rsidRDefault="00000000" w:rsidRPr="00000000" w14:paraId="0000025F">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the total number of Transferring Former Supplier Employees and/or Transferring Employer Employees identified in the Supplier’s solution;</w:t>
            </w: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"Law"</w:t>
            </w:r>
          </w:p>
        </w:tc>
        <w:tc>
          <w:tcPr/>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trPr>
          <w:cantSplit w:val="0"/>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“LBAC”</w:t>
            </w:r>
            <w:r w:rsidDel="00000000" w:rsidR="00000000" w:rsidRPr="00000000">
              <w:rPr>
                <w:rtl w:val="0"/>
              </w:rPr>
            </w:r>
          </w:p>
        </w:tc>
        <w:tc>
          <w:tcPr/>
          <w:p w:rsidR="00000000" w:rsidDel="00000000" w:rsidP="00000000" w:rsidRDefault="00000000" w:rsidRPr="00000000" w14:paraId="00000263">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Label-based access control, a method used to  greatly increase the control over who can access data. including expressly stating who has write access and who has read access to individual rows and individual columns</w:t>
            </w:r>
          </w:p>
        </w:tc>
      </w:tr>
      <w:tr>
        <w:trPr>
          <w:cantSplit w:val="0"/>
          <w:tblHeader w:val="0"/>
        </w:trPr>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"Losses"</w:t>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rFonts w:ascii="Arial" w:cs="Arial" w:eastAsia="Arial" w:hAnsi="Arial"/>
                <w:b w:val="1"/>
                <w:color w:val="000000"/>
                <w:sz w:val="24"/>
                <w:szCs w:val="24"/>
                <w:rtl w:val="0"/>
              </w:rPr>
              <w:t xml:space="preserve">Loss</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"Lots"</w:t>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left" w:leader="none" w:pos="175"/>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number of lots specified in Framework Schedule 1 (Specification), if applicable;</w:t>
            </w:r>
          </w:p>
        </w:tc>
      </w:tr>
      <w:tr>
        <w:trPr>
          <w:cantSplit w:val="0"/>
          <w:tblHeader w:val="0"/>
        </w:trPr>
        <w:tc>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Charge"</w:t>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sum specified in the Framework Award Form payable by the Supplier to CCS in accordance with Framework Schedule 5 (Management Charges and Information);</w:t>
            </w:r>
          </w:p>
        </w:tc>
      </w:tr>
      <w:tr>
        <w:trPr>
          <w:cantSplit w:val="0"/>
          <w:tblHeader w:val="0"/>
        </w:trPr>
        <w:tc>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Information" or “MI”</w:t>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management information specified in Framework Schedule 5 (Management Charges and Information);</w:t>
            </w:r>
          </w:p>
        </w:tc>
      </w:tr>
      <w:tr>
        <w:trPr>
          <w:cantSplit w:val="0"/>
          <w:tblHeader w:val="0"/>
        </w:trPr>
        <w:tc>
          <w:tcPr>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“Management Overhead” </w:t>
            </w:r>
            <w:r w:rsidDel="00000000" w:rsidR="00000000" w:rsidRPr="00000000">
              <w:rPr>
                <w:rtl w:val="0"/>
              </w:rPr>
            </w:r>
          </w:p>
        </w:tc>
        <w:tc>
          <w:tcPr>
            <w:vAlign w:val="center"/>
          </w:tcPr>
          <w:p w:rsidR="00000000" w:rsidDel="00000000" w:rsidP="00000000" w:rsidRDefault="00000000" w:rsidRPr="00000000" w14:paraId="0000026D">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tabs>
                <w:tab w:val="left" w:leader="none" w:pos="284"/>
              </w:tabs>
              <w:spacing w:after="120" w:lineRule="auto"/>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Management Overhead includes, but is not limited to, activities relating to supervisory/management and administration activities of the service delivery. </w:t>
            </w:r>
          </w:p>
          <w:p w:rsidR="00000000" w:rsidDel="00000000" w:rsidP="00000000" w:rsidRDefault="00000000" w:rsidRPr="00000000" w14:paraId="0000026F">
            <w:pPr>
              <w:pBdr>
                <w:top w:space="0" w:sz="0" w:val="nil"/>
                <w:left w:space="0" w:sz="0" w:val="nil"/>
                <w:bottom w:space="0" w:sz="0" w:val="nil"/>
                <w:right w:space="0" w:sz="0" w:val="nil"/>
                <w:between w:space="0" w:sz="0" w:val="nil"/>
              </w:pBdr>
              <w:tabs>
                <w:tab w:val="left" w:leader="none" w:pos="284"/>
              </w:tabs>
              <w:spacing w:after="120" w:lineRule="auto"/>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Management Overhead is captured at Framework level in the form of a percentage uplift, and forms part of the price evaluation. </w:t>
            </w:r>
          </w:p>
          <w:p w:rsidR="00000000" w:rsidDel="00000000" w:rsidP="00000000" w:rsidRDefault="00000000" w:rsidRPr="00000000" w14:paraId="00000270">
            <w:pPr>
              <w:pBdr>
                <w:top w:space="0" w:sz="0" w:val="nil"/>
                <w:left w:space="0" w:sz="0" w:val="nil"/>
                <w:bottom w:space="0" w:sz="0" w:val="nil"/>
                <w:right w:space="0" w:sz="0" w:val="nil"/>
                <w:between w:space="0" w:sz="0" w:val="nil"/>
              </w:pBdr>
              <w:tabs>
                <w:tab w:val="left" w:leader="none" w:pos="284"/>
              </w:tabs>
              <w:spacing w:after="120" w:lineRule="auto"/>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Further Competition the Framework rates are used as maximum rates, and bidders are invited to reduce the rates for each specific Further Competition.</w:t>
            </w:r>
          </w:p>
          <w:p w:rsidR="00000000" w:rsidDel="00000000" w:rsidP="00000000" w:rsidRDefault="00000000" w:rsidRPr="00000000" w14:paraId="00000271">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263238"/>
                <w:sz w:val="24"/>
                <w:szCs w:val="24"/>
                <w:rtl w:val="0"/>
              </w:rPr>
              <w:t xml:space="preserve">“Mandatory Wage”</w:t>
            </w:r>
            <w:r w:rsidDel="00000000" w:rsidR="00000000" w:rsidRPr="00000000">
              <w:rPr>
                <w:rtl w:val="0"/>
              </w:rPr>
            </w:r>
          </w:p>
        </w:tc>
        <w:tc>
          <w:tcPr>
            <w:vAlign w:val="center"/>
          </w:tcPr>
          <w:p w:rsidR="00000000" w:rsidDel="00000000" w:rsidP="00000000" w:rsidRDefault="00000000" w:rsidRPr="00000000" w14:paraId="00000273">
            <w:pPr>
              <w:tabs>
                <w:tab w:val="left" w:leader="none" w:pos="284"/>
              </w:tabs>
              <w:ind w:right="282"/>
              <w:rPr>
                <w:rFonts w:ascii="Arial" w:cs="Arial" w:eastAsia="Arial" w:hAnsi="Arial"/>
                <w:color w:val="263238"/>
                <w:sz w:val="24"/>
                <w:szCs w:val="24"/>
              </w:rPr>
            </w:pPr>
            <w:r w:rsidDel="00000000" w:rsidR="00000000" w:rsidRPr="00000000">
              <w:rPr>
                <w:rFonts w:ascii="Arial" w:cs="Arial" w:eastAsia="Arial" w:hAnsi="Arial"/>
                <w:color w:val="202124"/>
                <w:sz w:val="24"/>
                <w:szCs w:val="24"/>
                <w:rtl w:val="0"/>
              </w:rPr>
              <w:t xml:space="preserve">where either: </w:t>
            </w:r>
            <w:r w:rsidDel="00000000" w:rsidR="00000000" w:rsidRPr="00000000">
              <w:rPr>
                <w:rtl w:val="0"/>
              </w:rPr>
            </w:r>
          </w:p>
          <w:p w:rsidR="00000000" w:rsidDel="00000000" w:rsidP="00000000" w:rsidRDefault="00000000" w:rsidRPr="00000000" w14:paraId="00000274">
            <w:pPr>
              <w:tabs>
                <w:tab w:val="left" w:leader="none" w:pos="284"/>
              </w:tabs>
              <w:ind w:left="1133" w:right="282" w:hanging="850"/>
              <w:rPr>
                <w:rFonts w:ascii="Arial" w:cs="Arial" w:eastAsia="Arial" w:hAnsi="Arial"/>
                <w:sz w:val="24"/>
                <w:szCs w:val="24"/>
              </w:rPr>
            </w:pPr>
            <w:r w:rsidDel="00000000" w:rsidR="00000000" w:rsidRPr="00000000">
              <w:rPr>
                <w:rFonts w:ascii="Arial" w:cs="Arial" w:eastAsia="Arial" w:hAnsi="Arial"/>
                <w:sz w:val="24"/>
                <w:szCs w:val="24"/>
                <w:rtl w:val="0"/>
              </w:rPr>
              <w:t xml:space="preserve">a)          the statutory minimum hourly rate of pay including the National Living Wage and National Minimum Wage as set by the Crown; or</w:t>
            </w:r>
          </w:p>
          <w:p w:rsidR="00000000" w:rsidDel="00000000" w:rsidP="00000000" w:rsidRDefault="00000000" w:rsidRPr="00000000" w14:paraId="00000275">
            <w:pPr>
              <w:tabs>
                <w:tab w:val="left" w:leader="none" w:pos="284"/>
              </w:tabs>
              <w:ind w:left="1133" w:right="282" w:hanging="850"/>
              <w:rPr>
                <w:rFonts w:ascii="Arial" w:cs="Arial" w:eastAsia="Arial" w:hAnsi="Arial"/>
                <w:color w:val="263238"/>
                <w:sz w:val="24"/>
                <w:szCs w:val="24"/>
              </w:rPr>
            </w:pPr>
            <w:r w:rsidDel="00000000" w:rsidR="00000000" w:rsidRPr="00000000">
              <w:rPr>
                <w:rFonts w:ascii="Arial" w:cs="Arial" w:eastAsia="Arial" w:hAnsi="Arial"/>
                <w:sz w:val="24"/>
                <w:szCs w:val="24"/>
                <w:rtl w:val="0"/>
              </w:rPr>
              <w:t xml:space="preserve">b)          in the case of a Call-off Contract the introduction of a requirement by the Buyer that the Supplier pay Supplier Personnel a non-statutory minimum hourly rate of pay.</w:t>
            </w:r>
            <w:r w:rsidDel="00000000" w:rsidR="00000000" w:rsidRPr="00000000">
              <w:rPr>
                <w:rtl w:val="0"/>
              </w:rPr>
            </w:r>
          </w:p>
          <w:p w:rsidR="00000000" w:rsidDel="00000000" w:rsidP="00000000" w:rsidRDefault="00000000" w:rsidRPr="00000000" w14:paraId="00000276">
            <w:pPr>
              <w:tabs>
                <w:tab w:val="left" w:leader="none" w:pos="284"/>
              </w:tabs>
              <w:ind w:left="1133" w:right="282" w:hanging="850"/>
              <w:rPr>
                <w:rFonts w:ascii="Arial" w:cs="Arial" w:eastAsia="Arial" w:hAnsi="Arial"/>
                <w:color w:val="263238"/>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Default”</w:t>
            </w:r>
          </w:p>
        </w:tc>
        <w:tc>
          <w:tcPr/>
          <w:p w:rsidR="00000000" w:rsidDel="00000000" w:rsidP="00000000" w:rsidRDefault="00000000" w:rsidRPr="00000000" w14:paraId="00000278">
            <w:pPr>
              <w:pBdr>
                <w:top w:space="0" w:sz="0" w:val="nil"/>
                <w:left w:space="0" w:sz="0" w:val="nil"/>
                <w:bottom w:space="0" w:sz="0" w:val="nil"/>
                <w:right w:space="0" w:sz="0" w:val="nil"/>
                <w:between w:space="0" w:sz="0" w:val="nil"/>
              </w:pBdr>
              <w:tabs>
                <w:tab w:val="left" w:leader="none" w:pos="175"/>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222222"/>
                <w:sz w:val="24"/>
                <w:szCs w:val="24"/>
                <w:rtl w:val="0"/>
              </w:rPr>
              <w:t xml:space="preserve">means when</w:t>
            </w:r>
            <w:r w:rsidDel="00000000" w:rsidR="00000000" w:rsidRPr="00000000">
              <w:rPr>
                <w:rFonts w:ascii="Arial" w:cs="Arial" w:eastAsia="Arial" w:hAnsi="Arial"/>
                <w:b w:val="1"/>
                <w:color w:val="222222"/>
                <w:sz w:val="24"/>
                <w:szCs w:val="24"/>
                <w:rtl w:val="0"/>
              </w:rPr>
              <w:t xml:space="preserve"> </w:t>
            </w:r>
            <w:r w:rsidDel="00000000" w:rsidR="00000000" w:rsidRPr="00000000">
              <w:rPr>
                <w:rFonts w:ascii="Arial" w:cs="Arial" w:eastAsia="Arial" w:hAnsi="Arial"/>
                <w:color w:val="000000"/>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Failure"</w:t>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tabs>
                <w:tab w:val="left" w:leader="none" w:pos="175"/>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when an MI report:</w:t>
            </w:r>
          </w:p>
          <w:p w:rsidR="00000000" w:rsidDel="00000000" w:rsidP="00000000" w:rsidRDefault="00000000" w:rsidRPr="00000000" w14:paraId="0000027B">
            <w:pPr>
              <w:numPr>
                <w:ilvl w:val="1"/>
                <w:numId w:val="21"/>
              </w:numPr>
              <w:pBdr>
                <w:top w:space="0" w:sz="0" w:val="nil"/>
                <w:left w:space="0" w:sz="0" w:val="nil"/>
                <w:bottom w:space="0" w:sz="0" w:val="nil"/>
                <w:right w:space="0" w:sz="0" w:val="nil"/>
                <w:between w:space="0" w:sz="0" w:val="nil"/>
              </w:pBdr>
              <w:tabs>
                <w:tab w:val="left" w:leader="none" w:pos="-576"/>
                <w:tab w:val="left" w:leader="none" w:pos="175"/>
                <w:tab w:val="left" w:leader="none" w:pos="284"/>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contains any material errors or material omissions or a missing mandatory field; or  </w:t>
            </w:r>
          </w:p>
          <w:p w:rsidR="00000000" w:rsidDel="00000000" w:rsidP="00000000" w:rsidRDefault="00000000" w:rsidRPr="00000000" w14:paraId="0000027C">
            <w:pPr>
              <w:numPr>
                <w:ilvl w:val="1"/>
                <w:numId w:val="21"/>
              </w:numPr>
              <w:pBdr>
                <w:top w:space="0" w:sz="0" w:val="nil"/>
                <w:left w:space="0" w:sz="0" w:val="nil"/>
                <w:bottom w:space="0" w:sz="0" w:val="nil"/>
                <w:right w:space="0" w:sz="0" w:val="nil"/>
                <w:between w:space="0" w:sz="0" w:val="nil"/>
              </w:pBdr>
              <w:tabs>
                <w:tab w:val="left" w:leader="none" w:pos="-576"/>
                <w:tab w:val="left" w:leader="none" w:pos="175"/>
                <w:tab w:val="left" w:leader="none" w:pos="284"/>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submitted using an incorrect MI reporting Template; or </w:t>
            </w:r>
          </w:p>
          <w:p w:rsidR="00000000" w:rsidDel="00000000" w:rsidP="00000000" w:rsidRDefault="00000000" w:rsidRPr="00000000" w14:paraId="0000027D">
            <w:pPr>
              <w:numPr>
                <w:ilvl w:val="1"/>
                <w:numId w:val="21"/>
              </w:numPr>
              <w:pBdr>
                <w:top w:space="0" w:sz="0" w:val="nil"/>
                <w:left w:space="0" w:sz="0" w:val="nil"/>
                <w:bottom w:space="0" w:sz="0" w:val="nil"/>
                <w:right w:space="0" w:sz="0" w:val="nil"/>
                <w:between w:space="0" w:sz="0" w:val="nil"/>
              </w:pBdr>
              <w:tabs>
                <w:tab w:val="left" w:leader="none" w:pos="-576"/>
                <w:tab w:val="left" w:leader="none" w:pos="175"/>
                <w:tab w:val="left" w:leader="none" w:pos="284"/>
              </w:tabs>
              <w:spacing w:after="120" w:lineRule="auto"/>
              <w:ind w:left="1133" w:right="282"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not submitted by the reporting date (including where a declaration of no business should have been filed);</w:t>
            </w:r>
          </w:p>
        </w:tc>
      </w:tr>
      <w:tr>
        <w:trPr>
          <w:cantSplit w:val="0"/>
          <w:tblHeader w:val="0"/>
        </w:trPr>
        <w:tc>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w:t>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leader="none" w:pos="175"/>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 report containing Management Information submitted to the Authority in accordance with Framework Schedule 5 (Management Charges and Information);</w:t>
            </w:r>
          </w:p>
        </w:tc>
      </w:tr>
      <w:tr>
        <w:trPr>
          <w:cantSplit w:val="0"/>
          <w:tblHeader w:val="0"/>
        </w:trPr>
        <w:tc>
          <w:tcPr/>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Reporting Template"</w:t>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tabs>
                <w:tab w:val="left" w:leader="none" w:pos="175"/>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form of report set out in the Annex to Framework Schedule 5 (Management Charges and Information) setting out the information the Supplier is required to supply to the Authority;</w:t>
            </w:r>
          </w:p>
        </w:tc>
      </w:tr>
      <w:tr>
        <w:trPr>
          <w:cantSplit w:val="0"/>
          <w:tblHeader w:val="0"/>
        </w:trPr>
        <w:tc>
          <w:tcPr/>
          <w:p w:rsidR="00000000" w:rsidDel="00000000" w:rsidP="00000000" w:rsidRDefault="00000000" w:rsidRPr="00000000" w14:paraId="0000028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w:t>
            </w:r>
          </w:p>
        </w:tc>
        <w:tc>
          <w:tcPr/>
          <w:p w:rsidR="00000000" w:rsidDel="00000000" w:rsidP="00000000" w:rsidRDefault="00000000" w:rsidRPr="00000000" w14:paraId="00000283">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event or task described in the Mobilisation Plan;</w:t>
            </w:r>
          </w:p>
        </w:tc>
      </w:tr>
      <w:tr>
        <w:trPr>
          <w:cantSplit w:val="0"/>
          <w:tblHeader w:val="0"/>
        </w:trPr>
        <w:tc>
          <w:tcPr/>
          <w:p w:rsidR="00000000" w:rsidDel="00000000" w:rsidP="00000000" w:rsidRDefault="00000000" w:rsidRPr="00000000" w14:paraId="0000028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 Date"</w:t>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target date set out against the relevant Milestone in the Mobilisation Plan by which the Milestone must be Achieved;</w:t>
            </w:r>
          </w:p>
        </w:tc>
      </w:tr>
      <w:tr>
        <w:trPr>
          <w:cantSplit w:val="0"/>
          <w:tblHeader w:val="0"/>
        </w:trPr>
        <w:tc>
          <w:tcPr>
            <w:vAlign w:val="center"/>
          </w:tcPr>
          <w:p w:rsidR="00000000" w:rsidDel="00000000" w:rsidP="00000000" w:rsidRDefault="00000000" w:rsidRPr="00000000" w14:paraId="0000028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“Mobilisation Period”</w:t>
            </w:r>
            <w:r w:rsidDel="00000000" w:rsidR="00000000" w:rsidRPr="00000000">
              <w:rPr>
                <w:rtl w:val="0"/>
              </w:rPr>
            </w:r>
          </w:p>
        </w:tc>
        <w:tc>
          <w:tcPr>
            <w:vAlign w:val="center"/>
          </w:tcPr>
          <w:p w:rsidR="00000000" w:rsidDel="00000000" w:rsidP="00000000" w:rsidRDefault="00000000" w:rsidRPr="00000000" w14:paraId="00000287">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a </w:t>
            </w:r>
            <w:r w:rsidDel="00000000" w:rsidR="00000000" w:rsidRPr="00000000">
              <w:rPr>
                <w:rFonts w:ascii="Arial" w:cs="Arial" w:eastAsia="Arial" w:hAnsi="Arial"/>
                <w:sz w:val="24"/>
                <w:szCs w:val="24"/>
                <w:highlight w:val="yellow"/>
                <w:rtl w:val="0"/>
              </w:rPr>
              <w:t xml:space="preserve">[six (6) Month]</w:t>
            </w:r>
            <w:r w:rsidDel="00000000" w:rsidR="00000000" w:rsidRPr="00000000">
              <w:rPr>
                <w:rFonts w:ascii="Arial" w:cs="Arial" w:eastAsia="Arial" w:hAnsi="Arial"/>
                <w:sz w:val="24"/>
                <w:szCs w:val="24"/>
                <w:rtl w:val="0"/>
              </w:rPr>
              <w:t xml:space="preserve"> period, following the Effective Date, prior to commencement of the Services (unless stated otherwise in the Order Form)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"Mobilisation Plan"</w:t>
            </w:r>
            <w:r w:rsidDel="00000000" w:rsidR="00000000" w:rsidRPr="00000000">
              <w:rPr>
                <w:rtl w:val="0"/>
              </w:rPr>
            </w:r>
          </w:p>
        </w:tc>
        <w:tc>
          <w:tcPr>
            <w:vAlign w:val="center"/>
          </w:tcPr>
          <w:p w:rsidR="00000000" w:rsidDel="00000000" w:rsidP="00000000" w:rsidRDefault="00000000" w:rsidRPr="00000000" w14:paraId="00000289">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plan for provision of the Deliverables set out in Call-Off Schedule 13 (Mobilisation Plan and Testing) where that Schedule is used or otherwise as agreed between the Supplier and the Buyer;</w:t>
            </w:r>
            <w:r w:rsidDel="00000000" w:rsidR="00000000" w:rsidRPr="00000000">
              <w:rPr>
                <w:rtl w:val="0"/>
              </w:rPr>
            </w:r>
          </w:p>
        </w:tc>
      </w:tr>
      <w:tr>
        <w:trPr>
          <w:cantSplit w:val="0"/>
          <w:tblHeader w:val="0"/>
        </w:trPr>
        <w:tc>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"Month"</w:t>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calendar month and "</w:t>
            </w:r>
            <w:r w:rsidDel="00000000" w:rsidR="00000000" w:rsidRPr="00000000">
              <w:rPr>
                <w:rFonts w:ascii="Arial" w:cs="Arial" w:eastAsia="Arial" w:hAnsi="Arial"/>
                <w:b w:val="1"/>
                <w:color w:val="000000"/>
                <w:sz w:val="24"/>
                <w:szCs w:val="24"/>
                <w:rtl w:val="0"/>
              </w:rPr>
              <w:t xml:space="preserve">Monthly</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vAlign w:val="center"/>
          </w:tcPr>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"Monthly TUPE Risk Premium"</w:t>
            </w:r>
            <w:r w:rsidDel="00000000" w:rsidR="00000000" w:rsidRPr="00000000">
              <w:rPr>
                <w:rtl w:val="0"/>
              </w:rPr>
            </w:r>
          </w:p>
        </w:tc>
        <w:tc>
          <w:tcPr>
            <w:vAlign w:val="center"/>
          </w:tcPr>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the monthly TUPE risk premium payable for the Previous Service Month calculated in accordance with Call-Off Schedule 28 (TUPE Surcharge); </w:t>
            </w:r>
            <w:r w:rsidDel="00000000" w:rsidR="00000000" w:rsidRPr="00000000">
              <w:rPr>
                <w:rtl w:val="0"/>
              </w:rPr>
            </w:r>
          </w:p>
        </w:tc>
      </w:tr>
      <w:tr>
        <w:trPr>
          <w:cantSplit w:val="0"/>
          <w:tblHeader w:val="0"/>
        </w:trPr>
        <w:tc>
          <w:tcPr/>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"National Insurance"</w:t>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“NAO”</w:t>
            </w:r>
          </w:p>
        </w:tc>
        <w:tc>
          <w:tcPr/>
          <w:p w:rsidR="00000000" w:rsidDel="00000000" w:rsidP="00000000" w:rsidRDefault="00000000" w:rsidRPr="00000000" w14:paraId="00000291">
            <w:pPr>
              <w:tabs>
                <w:tab w:val="left" w:leader="none" w:pos="284"/>
              </w:tabs>
              <w:spacing w:line="276"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National Audit Office</w:t>
            </w:r>
          </w:p>
        </w:tc>
      </w:tr>
      <w:tr>
        <w:trPr>
          <w:cantSplit w:val="0"/>
          <w:tblHeader w:val="0"/>
        </w:trPr>
        <w:tc>
          <w:tcPr/>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“NCSC”</w:t>
            </w:r>
            <w:r w:rsidDel="00000000" w:rsidR="00000000" w:rsidRPr="00000000">
              <w:rPr>
                <w:rtl w:val="0"/>
              </w:rPr>
            </w:r>
          </w:p>
        </w:tc>
        <w:tc>
          <w:tcPr/>
          <w:p w:rsidR="00000000" w:rsidDel="00000000" w:rsidP="00000000" w:rsidRDefault="00000000" w:rsidRPr="00000000" w14:paraId="00000293">
            <w:pPr>
              <w:tabs>
                <w:tab w:val="left" w:leader="none" w:pos="284"/>
              </w:tabs>
              <w:spacing w:line="276" w:lineRule="auto"/>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National Cyber Security Centre</w:t>
            </w:r>
          </w:p>
        </w:tc>
      </w:tr>
      <w:tr>
        <w:trPr>
          <w:cantSplit w:val="0"/>
          <w:tblHeader w:val="0"/>
        </w:trPr>
        <w:tc>
          <w:tcPr/>
          <w:p w:rsidR="00000000" w:rsidDel="00000000" w:rsidP="00000000" w:rsidRDefault="00000000" w:rsidRPr="00000000" w14:paraId="0000029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IPR"</w:t>
            </w:r>
          </w:p>
        </w:tc>
        <w:tc>
          <w:tcPr/>
          <w:p w:rsidR="00000000" w:rsidDel="00000000" w:rsidP="00000000" w:rsidRDefault="00000000" w:rsidRPr="00000000" w14:paraId="00000295">
            <w:pPr>
              <w:numPr>
                <w:ilvl w:val="1"/>
                <w:numId w:val="18"/>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sz w:val="24"/>
                <w:szCs w:val="24"/>
              </w:rPr>
            </w:pPr>
            <w:r w:rsidDel="00000000" w:rsidR="00000000" w:rsidRPr="00000000">
              <w:rPr>
                <w:rFonts w:ascii="Arial" w:cs="Arial" w:eastAsia="Arial" w:hAnsi="Arial"/>
                <w:color w:val="000000"/>
                <w:sz w:val="24"/>
                <w:szCs w:val="24"/>
                <w:rtl w:val="0"/>
              </w:rPr>
              <w:t xml:space="preserve">IPR in items created by the Supplier (or by a third party on behalf of the Supplier) specifically for the purposes of a Contract and updates and amendments of these items including (but not limited to) database schema; and/or</w:t>
            </w:r>
            <w:r w:rsidDel="00000000" w:rsidR="00000000" w:rsidRPr="00000000">
              <w:rPr>
                <w:rtl w:val="0"/>
              </w:rPr>
            </w:r>
          </w:p>
          <w:p w:rsidR="00000000" w:rsidDel="00000000" w:rsidP="00000000" w:rsidRDefault="00000000" w:rsidRPr="00000000" w14:paraId="00000296">
            <w:pPr>
              <w:numPr>
                <w:ilvl w:val="1"/>
                <w:numId w:val="18"/>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IPR in or arising as a result of the performance of the Supplier’s obligations under a Contract and all updates and amendments to the same; </w:t>
            </w:r>
          </w:p>
          <w:p w:rsidR="00000000" w:rsidDel="00000000" w:rsidP="00000000" w:rsidRDefault="00000000" w:rsidRPr="00000000" w14:paraId="00000297">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shall not include the Supplier’s Existing IPR;</w:t>
            </w:r>
          </w:p>
        </w:tc>
      </w:tr>
      <w:tr>
        <w:trPr>
          <w:cantSplit w:val="0"/>
          <w:tblHeader w:val="0"/>
        </w:trPr>
        <w:tc>
          <w:tcPr/>
          <w:p w:rsidR="00000000" w:rsidDel="00000000" w:rsidP="00000000" w:rsidRDefault="00000000" w:rsidRPr="00000000" w14:paraId="00000298">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"New Service"</w:t>
            </w:r>
            <w:r w:rsidDel="00000000" w:rsidR="00000000" w:rsidRPr="00000000">
              <w:rPr>
                <w:rtl w:val="0"/>
              </w:rPr>
            </w:r>
          </w:p>
        </w:tc>
        <w:tc>
          <w:tcPr/>
          <w:p w:rsidR="00000000" w:rsidDel="00000000" w:rsidP="00000000" w:rsidRDefault="00000000" w:rsidRPr="00000000" w14:paraId="00000299">
            <w:pPr>
              <w:tabs>
                <w:tab w:val="left" w:leader="none" w:pos="284"/>
              </w:tabs>
              <w:spacing w:line="276" w:lineRule="auto"/>
              <w:ind w:left="284" w:right="28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service that prior to engagement does not exist in its required form;</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A">
            <w:pPr>
              <w:tabs>
                <w:tab w:val="left" w:leader="none" w:pos="284"/>
              </w:tabs>
              <w:spacing w:after="120" w:line="276" w:lineRule="auto"/>
              <w:ind w:left="-10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“NPSA”</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B">
            <w:pPr>
              <w:tabs>
                <w:tab w:val="left" w:leader="none" w:pos="284"/>
              </w:tabs>
              <w:spacing w:after="12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National Protective Security Authority, formerly the Centre for the Protection of National Infrastructure (CPNI)</w:t>
            </w:r>
          </w:p>
        </w:tc>
      </w:tr>
      <w:tr>
        <w:trPr>
          <w:cantSplit w:val="0"/>
          <w:tblHeader w:val="0"/>
        </w:trPr>
        <w:tc>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"Occasion of Tax Non–Compliance"</w:t>
            </w:r>
          </w:p>
        </w:tc>
        <w:tc>
          <w:tcPr/>
          <w:p w:rsidR="00000000" w:rsidDel="00000000" w:rsidP="00000000" w:rsidRDefault="00000000" w:rsidRPr="00000000" w14:paraId="0000029D">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w:t>
            </w:r>
          </w:p>
          <w:p w:rsidR="00000000" w:rsidDel="00000000" w:rsidP="00000000" w:rsidRDefault="00000000" w:rsidRPr="00000000" w14:paraId="0000029E">
            <w:pPr>
              <w:numPr>
                <w:ilvl w:val="1"/>
                <w:numId w:val="30"/>
              </w:numPr>
              <w:pBdr>
                <w:top w:space="0" w:sz="0" w:val="nil"/>
                <w:left w:space="0" w:sz="0" w:val="nil"/>
                <w:bottom w:space="0" w:sz="0" w:val="nil"/>
                <w:right w:space="0" w:sz="0" w:val="nil"/>
                <w:between w:space="0" w:sz="0" w:val="nil"/>
              </w:pBdr>
              <w:tabs>
                <w:tab w:val="left" w:leader="none" w:pos="-576"/>
                <w:tab w:val="left" w:leader="none" w:pos="144"/>
                <w:tab w:val="left" w:leader="none" w:pos="1125"/>
              </w:tabs>
              <w:spacing w:after="120" w:lineRule="auto"/>
              <w:ind w:left="1133" w:right="282" w:hanging="85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is found on or after 1 April 2013 to be incorrect as a result of:</w:t>
            </w:r>
          </w:p>
          <w:p w:rsidR="00000000" w:rsidDel="00000000" w:rsidP="00000000" w:rsidRDefault="00000000" w:rsidRPr="00000000" w14:paraId="0000029F">
            <w:pPr>
              <w:numPr>
                <w:ilvl w:val="2"/>
                <w:numId w:val="3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Relevant Tax Authority successfully challenging the Supplier under the General Anti-Abuse Rule or the Halifax Abuse Principle or under any Tax rules or legislation in any jurisdiction that have an effect equivalent or similar to the General Anti-Abuse Rule or the Halifax Abuse Principle;</w:t>
            </w:r>
          </w:p>
          <w:p w:rsidR="00000000" w:rsidDel="00000000" w:rsidP="00000000" w:rsidRDefault="00000000" w:rsidRPr="00000000" w14:paraId="000002A0">
            <w:pPr>
              <w:numPr>
                <w:ilvl w:val="2"/>
                <w:numId w:val="3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417"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failure of an avoidance scheme which the Supplier was involved in, and which was, or should have been, notified to a Relevant Tax Authority under the DOTAS or any equivalent or similar regime in any jurisdiction; and/or</w:t>
            </w:r>
          </w:p>
          <w:p w:rsidR="00000000" w:rsidDel="00000000" w:rsidP="00000000" w:rsidRDefault="00000000" w:rsidRPr="00000000" w14:paraId="000002A1">
            <w:pPr>
              <w:numPr>
                <w:ilvl w:val="1"/>
                <w:numId w:val="30"/>
              </w:numPr>
              <w:pBdr>
                <w:top w:space="0" w:sz="0" w:val="nil"/>
                <w:left w:space="0" w:sz="0" w:val="nil"/>
                <w:bottom w:space="0" w:sz="0" w:val="nil"/>
                <w:right w:space="0" w:sz="0" w:val="nil"/>
                <w:between w:space="0" w:sz="0" w:val="nil"/>
              </w:pBdr>
              <w:tabs>
                <w:tab w:val="left" w:leader="none" w:pos="-576"/>
                <w:tab w:val="left" w:leader="none" w:pos="144"/>
                <w:tab w:val="left" w:leader="none" w:pos="270"/>
              </w:tabs>
              <w:spacing w:after="120" w:lineRule="auto"/>
              <w:ind w:left="1133" w:right="282" w:hanging="85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trPr>
          <w:cantSplit w:val="0"/>
          <w:tblHeader w:val="0"/>
        </w:trPr>
        <w:tc>
          <w:tcPr/>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“OGP”</w:t>
            </w:r>
            <w:r w:rsidDel="00000000" w:rsidR="00000000" w:rsidRPr="00000000">
              <w:rPr>
                <w:rtl w:val="0"/>
              </w:rPr>
            </w:r>
          </w:p>
        </w:tc>
        <w:tc>
          <w:tcPr/>
          <w:p w:rsidR="00000000" w:rsidDel="00000000" w:rsidP="00000000" w:rsidRDefault="00000000" w:rsidRPr="00000000" w14:paraId="000002A3">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Office of Government Property</w:t>
            </w:r>
            <w:r w:rsidDel="00000000" w:rsidR="00000000" w:rsidRPr="00000000">
              <w:rPr>
                <w:rtl w:val="0"/>
              </w:rPr>
            </w:r>
          </w:p>
        </w:tc>
      </w:tr>
      <w:tr>
        <w:trPr>
          <w:cantSplit w:val="0"/>
          <w:tblHeader w:val="0"/>
        </w:trPr>
        <w:tc>
          <w:tcPr/>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“Off-Shore”</w:t>
            </w:r>
            <w:r w:rsidDel="00000000" w:rsidR="00000000" w:rsidRPr="00000000">
              <w:rPr>
                <w:rtl w:val="0"/>
              </w:rPr>
            </w:r>
          </w:p>
        </w:tc>
        <w:tc>
          <w:tcPr/>
          <w:p w:rsidR="00000000" w:rsidDel="00000000" w:rsidP="00000000" w:rsidRDefault="00000000" w:rsidRPr="00000000" w14:paraId="000002A5">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any Services delivered from outside the United Kingdom;</w:t>
            </w:r>
            <w:r w:rsidDel="00000000" w:rsidR="00000000" w:rsidRPr="00000000">
              <w:rPr>
                <w:rtl w:val="0"/>
              </w:rPr>
            </w:r>
          </w:p>
        </w:tc>
      </w:tr>
      <w:tr>
        <w:trPr>
          <w:cantSplit w:val="0"/>
          <w:tblHeader w:val="0"/>
        </w:trPr>
        <w:tc>
          <w:tcPr/>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“OLA”</w:t>
            </w:r>
            <w:r w:rsidDel="00000000" w:rsidR="00000000" w:rsidRPr="00000000">
              <w:rPr>
                <w:rtl w:val="0"/>
              </w:rPr>
            </w:r>
          </w:p>
        </w:tc>
        <w:tc>
          <w:tcPr/>
          <w:p w:rsidR="00000000" w:rsidDel="00000000" w:rsidP="00000000" w:rsidRDefault="00000000" w:rsidRPr="00000000" w14:paraId="000002A7">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operational-level agreement (OLA) defines the interdependent relationships in support of a service-level agreement (SLA);</w:t>
            </w:r>
          </w:p>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“On-Shore”</w:t>
            </w:r>
          </w:p>
        </w:tc>
        <w:tc>
          <w:tcPr/>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Services delivered from within the United Kingdom;</w:t>
            </w:r>
          </w:p>
        </w:tc>
      </w:tr>
      <w:tr>
        <w:trPr>
          <w:cantSplit w:val="0"/>
          <w:tblHeader w:val="0"/>
        </w:trPr>
        <w:tc>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"Open Book Data "</w:t>
            </w:r>
          </w:p>
        </w:tc>
        <w:tc>
          <w:tcPr/>
          <w:p w:rsidR="00000000" w:rsidDel="00000000" w:rsidP="00000000" w:rsidRDefault="00000000" w:rsidRPr="00000000" w14:paraId="000002A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rsidR="00000000" w:rsidDel="00000000" w:rsidP="00000000" w:rsidRDefault="00000000" w:rsidRPr="00000000" w14:paraId="000002AD">
            <w:pPr>
              <w:numPr>
                <w:ilvl w:val="1"/>
                <w:numId w:val="3"/>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133" w:right="282" w:hanging="850"/>
              <w:jc w:val="both"/>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r w:rsidDel="00000000" w:rsidR="00000000" w:rsidRPr="00000000">
              <w:rPr>
                <w:rtl w:val="0"/>
              </w:rPr>
            </w:r>
          </w:p>
          <w:p w:rsidR="00000000" w:rsidDel="00000000" w:rsidP="00000000" w:rsidRDefault="00000000" w:rsidRPr="00000000" w14:paraId="000002AE">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operating expenditure relating to the provision of the Deliverables including an analysis showing:</w:t>
            </w:r>
            <w:r w:rsidDel="00000000" w:rsidR="00000000" w:rsidRPr="00000000">
              <w:rPr>
                <w:rtl w:val="0"/>
              </w:rPr>
            </w:r>
          </w:p>
          <w:p w:rsidR="00000000" w:rsidDel="00000000" w:rsidP="00000000" w:rsidRDefault="00000000" w:rsidRPr="00000000" w14:paraId="000002AF">
            <w:pPr>
              <w:numPr>
                <w:ilvl w:val="2"/>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 w:right="282" w:hanging="708"/>
              <w:jc w:val="both"/>
              <w:rPr/>
            </w:pPr>
            <w:r w:rsidDel="00000000" w:rsidR="00000000" w:rsidRPr="00000000">
              <w:rPr>
                <w:rFonts w:ascii="Arial" w:cs="Arial" w:eastAsia="Arial" w:hAnsi="Arial"/>
                <w:color w:val="000000"/>
                <w:sz w:val="24"/>
                <w:szCs w:val="24"/>
                <w:rtl w:val="0"/>
              </w:rPr>
              <w:t xml:space="preserve">the unit costs and quantity of Goods and any other consumables and bought-in Deliverables;</w:t>
            </w:r>
            <w:r w:rsidDel="00000000" w:rsidR="00000000" w:rsidRPr="00000000">
              <w:rPr>
                <w:rtl w:val="0"/>
              </w:rPr>
            </w:r>
          </w:p>
          <w:p w:rsidR="00000000" w:rsidDel="00000000" w:rsidP="00000000" w:rsidRDefault="00000000" w:rsidRPr="00000000" w14:paraId="000002B0">
            <w:pPr>
              <w:numPr>
                <w:ilvl w:val="2"/>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 w:right="282" w:hanging="708"/>
              <w:jc w:val="both"/>
              <w:rPr/>
            </w:pPr>
            <w:r w:rsidDel="00000000" w:rsidR="00000000" w:rsidRPr="00000000">
              <w:rPr>
                <w:rFonts w:ascii="Arial" w:cs="Arial" w:eastAsia="Arial" w:hAnsi="Arial"/>
                <w:color w:val="000000"/>
                <w:sz w:val="24"/>
                <w:szCs w:val="24"/>
                <w:rtl w:val="0"/>
              </w:rPr>
              <w:t xml:space="preserve">staff costs broken down into the number and grade/role of all Supplier Staff (free of any contingency) together with a list of agreed rates against each grade;</w:t>
            </w:r>
            <w:r w:rsidDel="00000000" w:rsidR="00000000" w:rsidRPr="00000000">
              <w:rPr>
                <w:rtl w:val="0"/>
              </w:rPr>
            </w:r>
          </w:p>
          <w:p w:rsidR="00000000" w:rsidDel="00000000" w:rsidP="00000000" w:rsidRDefault="00000000" w:rsidRPr="00000000" w14:paraId="000002B1">
            <w:pPr>
              <w:numPr>
                <w:ilvl w:val="2"/>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 w:right="282" w:hanging="708"/>
              <w:jc w:val="both"/>
              <w:rPr/>
            </w:pPr>
            <w:r w:rsidDel="00000000" w:rsidR="00000000" w:rsidRPr="00000000">
              <w:rPr>
                <w:rFonts w:ascii="Arial" w:cs="Arial" w:eastAsia="Arial" w:hAnsi="Arial"/>
                <w:color w:val="000000"/>
                <w:sz w:val="24"/>
                <w:szCs w:val="24"/>
                <w:rtl w:val="0"/>
              </w:rPr>
              <w:t xml:space="preserve">a list of Costs underpinning those rates for each grade, being the agreed rate less the Supplier Profit Margin; and</w:t>
            </w:r>
            <w:r w:rsidDel="00000000" w:rsidR="00000000" w:rsidRPr="00000000">
              <w:rPr>
                <w:rtl w:val="0"/>
              </w:rPr>
            </w:r>
          </w:p>
          <w:p w:rsidR="00000000" w:rsidDel="00000000" w:rsidP="00000000" w:rsidRDefault="00000000" w:rsidRPr="00000000" w14:paraId="000002B2">
            <w:pPr>
              <w:numPr>
                <w:ilvl w:val="2"/>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17" w:right="282" w:hanging="708"/>
              <w:jc w:val="both"/>
              <w:rPr/>
            </w:pPr>
            <w:r w:rsidDel="00000000" w:rsidR="00000000" w:rsidRPr="00000000">
              <w:rPr>
                <w:rFonts w:ascii="Arial" w:cs="Arial" w:eastAsia="Arial" w:hAnsi="Arial"/>
                <w:color w:val="000000"/>
                <w:sz w:val="24"/>
                <w:szCs w:val="24"/>
                <w:rtl w:val="0"/>
              </w:rPr>
              <w:t xml:space="preserve">Reimbursable Expenses, if allowed under the Order Form; </w:t>
            </w:r>
            <w:r w:rsidDel="00000000" w:rsidR="00000000" w:rsidRPr="00000000">
              <w:rPr>
                <w:rtl w:val="0"/>
              </w:rPr>
            </w:r>
          </w:p>
          <w:p w:rsidR="00000000" w:rsidDel="00000000" w:rsidP="00000000" w:rsidRDefault="00000000" w:rsidRPr="00000000" w14:paraId="000002B3">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Overheads; </w:t>
            </w:r>
            <w:r w:rsidDel="00000000" w:rsidR="00000000" w:rsidRPr="00000000">
              <w:rPr>
                <w:rtl w:val="0"/>
              </w:rPr>
            </w:r>
          </w:p>
          <w:p w:rsidR="00000000" w:rsidDel="00000000" w:rsidP="00000000" w:rsidRDefault="00000000" w:rsidRPr="00000000" w14:paraId="000002B4">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all interest, expenses and any other third party financing costs incurred in relation to the provision of the Deliverables;</w:t>
            </w:r>
            <w:r w:rsidDel="00000000" w:rsidR="00000000" w:rsidRPr="00000000">
              <w:rPr>
                <w:rtl w:val="0"/>
              </w:rPr>
            </w:r>
          </w:p>
          <w:p w:rsidR="00000000" w:rsidDel="00000000" w:rsidP="00000000" w:rsidRDefault="00000000" w:rsidRPr="00000000" w14:paraId="000002B5">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the Supplier Profit achieved over the Framework Contract Period and on an annual basis;</w:t>
            </w:r>
            <w:r w:rsidDel="00000000" w:rsidR="00000000" w:rsidRPr="00000000">
              <w:rPr>
                <w:rtl w:val="0"/>
              </w:rPr>
            </w:r>
          </w:p>
          <w:p w:rsidR="00000000" w:rsidDel="00000000" w:rsidP="00000000" w:rsidRDefault="00000000" w:rsidRPr="00000000" w14:paraId="000002B6">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confirmation that all methods of Cost apportionment and Overhead allocation are consistent with and not more onerous than such methods applied generally by the Supplier;</w:t>
            </w:r>
            <w:r w:rsidDel="00000000" w:rsidR="00000000" w:rsidRPr="00000000">
              <w:rPr>
                <w:rtl w:val="0"/>
              </w:rPr>
            </w:r>
          </w:p>
          <w:p w:rsidR="00000000" w:rsidDel="00000000" w:rsidP="00000000" w:rsidRDefault="00000000" w:rsidRPr="00000000" w14:paraId="000002B7">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pPr>
            <w:r w:rsidDel="00000000" w:rsidR="00000000" w:rsidRPr="00000000">
              <w:rPr>
                <w:rFonts w:ascii="Arial" w:cs="Arial" w:eastAsia="Arial" w:hAnsi="Arial"/>
                <w:color w:val="000000"/>
                <w:sz w:val="24"/>
                <w:szCs w:val="24"/>
                <w:rtl w:val="0"/>
              </w:rPr>
              <w:t xml:space="preserve">an explanation of the type and value of risk and contingencies associated with the provision of the Deliverables, including the amount of money attributed to each risk and/or contingency; and</w:t>
            </w:r>
            <w:r w:rsidDel="00000000" w:rsidR="00000000" w:rsidRPr="00000000">
              <w:rPr>
                <w:rtl w:val="0"/>
              </w:rPr>
            </w:r>
          </w:p>
          <w:p w:rsidR="00000000" w:rsidDel="00000000" w:rsidP="00000000" w:rsidRDefault="00000000" w:rsidRPr="00000000" w14:paraId="000002B8">
            <w:pPr>
              <w:numPr>
                <w:ilvl w:val="1"/>
                <w:numId w:val="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133" w:right="282" w:hanging="850"/>
              <w:jc w:val="both"/>
              <w:rPr>
                <w:rFonts w:ascii="Arial" w:cs="Arial" w:eastAsia="Arial" w:hAnsi="Arial"/>
                <w:color w:val="000000"/>
                <w:sz w:val="26"/>
                <w:szCs w:val="26"/>
              </w:rPr>
            </w:pPr>
            <w:r w:rsidDel="00000000" w:rsidR="00000000" w:rsidRPr="00000000">
              <w:rPr>
                <w:rFonts w:ascii="Arial" w:cs="Arial" w:eastAsia="Arial" w:hAnsi="Arial"/>
                <w:color w:val="000000"/>
                <w:sz w:val="24"/>
                <w:szCs w:val="24"/>
                <w:rtl w:val="0"/>
              </w:rPr>
              <w:t xml:space="preserve">the actual Costs profile for each Service Period;</w:t>
            </w:r>
            <w:r w:rsidDel="00000000" w:rsidR="00000000" w:rsidRPr="00000000">
              <w:rPr>
                <w:rtl w:val="0"/>
              </w:rPr>
            </w:r>
          </w:p>
        </w:tc>
      </w:tr>
      <w:tr>
        <w:trPr>
          <w:cantSplit w:val="0"/>
          <w:tblHeader w:val="0"/>
        </w:trPr>
        <w:tc>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w:t>
            </w:r>
          </w:p>
        </w:tc>
        <w:tc>
          <w:tcPr/>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 order for the provision of the Deliverables placed by a Buyer with the Supplier under a Contract;</w:t>
            </w:r>
          </w:p>
        </w:tc>
      </w:tr>
      <w:tr>
        <w:trPr>
          <w:cantSplit w:val="0"/>
          <w:tblHeader w:val="0"/>
        </w:trPr>
        <w:tc>
          <w:tcPr/>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Form"</w:t>
            </w:r>
          </w:p>
        </w:tc>
        <w:tc>
          <w:tcPr/>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completed Order Form Template (or equivalent information issued by the Buyer) used to create a Call-Off Contract;</w:t>
            </w:r>
          </w:p>
        </w:tc>
      </w:tr>
      <w:tr>
        <w:trPr>
          <w:cantSplit w:val="0"/>
          <w:tblHeader w:val="0"/>
        </w:trPr>
        <w:tc>
          <w:tcPr/>
          <w:p w:rsidR="00000000" w:rsidDel="00000000" w:rsidP="00000000" w:rsidRDefault="00000000" w:rsidRPr="00000000" w14:paraId="000002B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Form Template"</w:t>
            </w:r>
          </w:p>
        </w:tc>
        <w:tc>
          <w:tcPr/>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template in Framework Schedule 6 (Order Form Template and Call-Off Schedules);</w:t>
            </w:r>
          </w:p>
        </w:tc>
      </w:tr>
      <w:tr>
        <w:trPr>
          <w:cantSplit w:val="0"/>
          <w:trHeight w:val="675" w:hRule="atLeast"/>
          <w:tblHeader w:val="0"/>
        </w:trPr>
        <w:tc>
          <w:tcPr/>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"Other Contracting Authority"</w:t>
            </w:r>
          </w:p>
        </w:tc>
        <w:tc>
          <w:tcPr/>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actual or potential Buyer under the Framework Contract;</w:t>
            </w:r>
          </w:p>
        </w:tc>
      </w:tr>
      <w:tr>
        <w:trPr>
          <w:cantSplit w:val="0"/>
          <w:tblHeader w:val="0"/>
        </w:trPr>
        <w:tc>
          <w:tcPr/>
          <w:p w:rsidR="00000000" w:rsidDel="00000000" w:rsidP="00000000" w:rsidRDefault="00000000" w:rsidRPr="00000000" w14:paraId="000002C1">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"Overhead" </w:t>
            </w:r>
          </w:p>
        </w:tc>
        <w:tc>
          <w:tcPr>
            <w:vAlign w:val="center"/>
          </w:tcPr>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left" w:leader="none" w:pos="284"/>
              </w:tabs>
              <w:spacing w:after="120" w:lineRule="auto"/>
              <w:ind w:right="282"/>
              <w:rPr>
                <w:rFonts w:ascii="Arial" w:cs="Arial" w:eastAsia="Arial" w:hAnsi="Arial"/>
                <w:b w:val="1"/>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Management Overhead and Corporate Overhead combined</w:t>
            </w:r>
            <w:r w:rsidDel="00000000" w:rsidR="00000000" w:rsidRPr="00000000">
              <w:rPr>
                <w:rFonts w:ascii="Arial" w:cs="Arial" w:eastAsia="Arial" w:hAnsi="Arial"/>
                <w:b w:val="1"/>
                <w:color w:val="000000"/>
                <w:sz w:val="24"/>
                <w:szCs w:val="24"/>
                <w:rtl w:val="0"/>
              </w:rPr>
              <w:t xml:space="preserve">;</w:t>
            </w:r>
          </w:p>
          <w:p w:rsidR="00000000" w:rsidDel="00000000" w:rsidP="00000000" w:rsidRDefault="00000000" w:rsidRPr="00000000" w14:paraId="000002C3">
            <w:pPr>
              <w:pBdr>
                <w:top w:space="0" w:sz="0" w:val="nil"/>
                <w:left w:space="0" w:sz="0" w:val="nil"/>
                <w:bottom w:space="0" w:sz="0" w:val="nil"/>
                <w:right w:space="0" w:sz="0" w:val="nil"/>
                <w:between w:space="0" w:sz="0" w:val="nil"/>
              </w:pBdr>
              <w:tabs>
                <w:tab w:val="left" w:leader="none" w:pos="284"/>
              </w:tabs>
              <w:spacing w:after="120" w:lineRule="auto"/>
              <w:ind w:left="284" w:right="282" w:firstLine="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C5">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“Overpayments”</w:t>
            </w:r>
            <w:r w:rsidDel="00000000" w:rsidR="00000000" w:rsidRPr="00000000">
              <w:rPr>
                <w:rtl w:val="0"/>
              </w:rPr>
            </w:r>
          </w:p>
        </w:tc>
        <w:tc>
          <w:tcPr/>
          <w:p w:rsidR="00000000" w:rsidDel="00000000" w:rsidP="00000000" w:rsidRDefault="00000000" w:rsidRPr="00000000" w14:paraId="000002C6">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payment in excess of what is due;</w:t>
            </w:r>
            <w:r w:rsidDel="00000000" w:rsidR="00000000" w:rsidRPr="00000000">
              <w:rPr>
                <w:rtl w:val="0"/>
              </w:rPr>
            </w:r>
          </w:p>
        </w:tc>
      </w:tr>
      <w:tr>
        <w:trPr>
          <w:cantSplit w:val="0"/>
          <w:tblHeader w:val="0"/>
        </w:trPr>
        <w:tc>
          <w:tcPr/>
          <w:p w:rsidR="00000000" w:rsidDel="00000000" w:rsidP="00000000" w:rsidRDefault="00000000" w:rsidRPr="00000000" w14:paraId="000002C7">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“Parent Undertaking”</w:t>
            </w:r>
          </w:p>
        </w:tc>
        <w:tc>
          <w:tcPr/>
          <w:p w:rsidR="00000000" w:rsidDel="00000000" w:rsidP="00000000" w:rsidRDefault="00000000" w:rsidRPr="00000000" w14:paraId="000002C8">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set out in section 1162 of the Companies Act 2006;</w:t>
            </w:r>
            <w:r w:rsidDel="00000000" w:rsidR="00000000" w:rsidRPr="00000000">
              <w:rPr>
                <w:rtl w:val="0"/>
              </w:rPr>
            </w:r>
          </w:p>
        </w:tc>
      </w:tr>
      <w:tr>
        <w:trPr>
          <w:cantSplit w:val="0"/>
          <w:tblHeader w:val="0"/>
        </w:trPr>
        <w:tc>
          <w:tcPr/>
          <w:p w:rsidR="00000000" w:rsidDel="00000000" w:rsidP="00000000" w:rsidRDefault="00000000" w:rsidRPr="00000000" w14:paraId="000002C9">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"Parliament"</w:t>
            </w:r>
          </w:p>
        </w:tc>
        <w:tc>
          <w:tcPr/>
          <w:p w:rsidR="00000000" w:rsidDel="00000000" w:rsidP="00000000" w:rsidRDefault="00000000" w:rsidRPr="00000000" w14:paraId="000002C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"Party"</w:t>
            </w:r>
          </w:p>
        </w:tc>
        <w:tc>
          <w:tcPr/>
          <w:p w:rsidR="00000000" w:rsidDel="00000000" w:rsidP="00000000" w:rsidRDefault="00000000" w:rsidRPr="00000000" w14:paraId="000002C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context of the Framework Contract, CCS or the Supplier, and in the context of a Call-Off Contract the Buyer or the Supplier. "</w:t>
            </w:r>
            <w:r w:rsidDel="00000000" w:rsidR="00000000" w:rsidRPr="00000000">
              <w:rPr>
                <w:rFonts w:ascii="Arial" w:cs="Arial" w:eastAsia="Arial" w:hAnsi="Arial"/>
                <w:b w:val="1"/>
                <w:color w:val="000000"/>
                <w:sz w:val="24"/>
                <w:szCs w:val="24"/>
                <w:rtl w:val="0"/>
              </w:rPr>
              <w:t xml:space="preserve">Parties</w:t>
            </w:r>
            <w:r w:rsidDel="00000000" w:rsidR="00000000" w:rsidRPr="00000000">
              <w:rPr>
                <w:rFonts w:ascii="Arial" w:cs="Arial" w:eastAsia="Arial" w:hAnsi="Arial"/>
                <w:color w:val="000000"/>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2CD">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"Payment Processing"</w:t>
            </w:r>
            <w:r w:rsidDel="00000000" w:rsidR="00000000" w:rsidRPr="00000000">
              <w:rPr>
                <w:rtl w:val="0"/>
              </w:rPr>
            </w:r>
          </w:p>
        </w:tc>
        <w:tc>
          <w:tcPr/>
          <w:p w:rsidR="00000000" w:rsidDel="00000000" w:rsidP="00000000" w:rsidRDefault="00000000" w:rsidRPr="00000000" w14:paraId="000002CE">
            <w:pPr>
              <w:tabs>
                <w:tab w:val="left" w:leader="none" w:pos="284"/>
              </w:tabs>
              <w:spacing w:line="276" w:lineRule="auto"/>
              <w:ind w:left="284" w:right="28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transactions in regards to taking/making payments both by an agent and the front end/back end systems required.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CF">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"Pass Through Costs"</w:t>
            </w:r>
          </w:p>
        </w:tc>
        <w:tc>
          <w:tcPr>
            <w:vAlign w:val="center"/>
          </w:tcPr>
          <w:p w:rsidR="00000000" w:rsidDel="00000000" w:rsidP="00000000" w:rsidRDefault="00000000" w:rsidRPr="00000000" w14:paraId="000002D0">
            <w:pPr>
              <w:tabs>
                <w:tab w:val="left" w:leader="none" w:pos="284"/>
              </w:tabs>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costs incurred by the Supplier in connection with the provision of the Deliverables that are passed through to the Buyer with no additional mark-ups and to which the Management Charge does not apply.</w:t>
            </w:r>
          </w:p>
        </w:tc>
      </w:tr>
      <w:tr>
        <w:trPr>
          <w:cantSplit w:val="0"/>
          <w:tblHeader w:val="0"/>
        </w:trPr>
        <w:tc>
          <w:tcPr>
            <w:vAlign w:val="center"/>
          </w:tcPr>
          <w:p w:rsidR="00000000" w:rsidDel="00000000" w:rsidP="00000000" w:rsidRDefault="00000000" w:rsidRPr="00000000" w14:paraId="000002D1">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"Payment Index"</w:t>
            </w:r>
          </w:p>
        </w:tc>
        <w:tc>
          <w:tcPr>
            <w:vAlign w:val="center"/>
          </w:tcPr>
          <w:p w:rsidR="00000000" w:rsidDel="00000000" w:rsidP="00000000" w:rsidRDefault="00000000" w:rsidRPr="00000000" w14:paraId="000002D2">
            <w:pPr>
              <w:tabs>
                <w:tab w:val="left" w:leader="none" w:pos="284"/>
              </w:tabs>
              <w:ind w:left="284" w:right="28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is the index identified as such in the Order Form;</w:t>
            </w:r>
          </w:p>
        </w:tc>
      </w:tr>
      <w:tr>
        <w:trPr>
          <w:cantSplit w:val="0"/>
          <w:tblHeader w:val="0"/>
        </w:trPr>
        <w:tc>
          <w:tcPr/>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"Performance Indicators" or "PIs"</w:t>
            </w:r>
          </w:p>
        </w:tc>
        <w:tc>
          <w:tcPr/>
          <w:p w:rsidR="00000000" w:rsidDel="00000000" w:rsidP="00000000" w:rsidRDefault="00000000" w:rsidRPr="00000000" w14:paraId="000002D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performance measurements and targets in respect of the Supplier’s performance of the Framework Contract set out in Framework Schedule 4 (Framework Management);</w:t>
            </w:r>
          </w:p>
        </w:tc>
      </w:tr>
      <w:tr>
        <w:trPr>
          <w:cantSplit w:val="0"/>
          <w:tblHeader w:val="0"/>
        </w:trPr>
        <w:tc>
          <w:tcPr>
            <w:vAlign w:val="center"/>
          </w:tcPr>
          <w:p w:rsidR="00000000" w:rsidDel="00000000" w:rsidP="00000000" w:rsidRDefault="00000000" w:rsidRPr="00000000" w14:paraId="000002D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“Permit to Work”</w:t>
            </w:r>
            <w:r w:rsidDel="00000000" w:rsidR="00000000" w:rsidRPr="00000000">
              <w:rPr>
                <w:rtl w:val="0"/>
              </w:rPr>
            </w:r>
          </w:p>
        </w:tc>
        <w:tc>
          <w:tcPr>
            <w:vAlign w:val="center"/>
          </w:tcPr>
          <w:p w:rsidR="00000000" w:rsidDel="00000000" w:rsidP="00000000" w:rsidRDefault="00000000" w:rsidRPr="00000000" w14:paraId="000002D6">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 system that is in place where strict controls are required due to the proposed work being identified as having a high risk. The work shall be carried out against previously agreed safety procedures, a ‘permit-to-work' system;</w:t>
            </w:r>
            <w:r w:rsidDel="00000000" w:rsidR="00000000" w:rsidRPr="00000000">
              <w:rPr>
                <w:rtl w:val="0"/>
              </w:rPr>
            </w:r>
          </w:p>
        </w:tc>
      </w:tr>
      <w:tr>
        <w:trPr>
          <w:cantSplit w:val="0"/>
          <w:tblHeader w:val="0"/>
        </w:trPr>
        <w:tc>
          <w:tcPr/>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w:t>
            </w:r>
          </w:p>
        </w:tc>
        <w:tc>
          <w:tcPr/>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 Breach”</w:t>
            </w:r>
          </w:p>
        </w:tc>
        <w:tc>
          <w:tcPr/>
          <w:p w:rsidR="00000000" w:rsidDel="00000000" w:rsidP="00000000" w:rsidRDefault="00000000" w:rsidRPr="00000000" w14:paraId="000002D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event that results, or may result, in unauthorised access to Personal Data held under this Contract, and/or actual or potential loss and/or destruction of Personal Data in breach of this Contract, including any Personal Data Breach as defined by UK GDPR;</w:t>
            </w:r>
          </w:p>
        </w:tc>
      </w:tr>
      <w:tr>
        <w:trPr>
          <w:cantSplit w:val="0"/>
          <w:tblHeader w:val="0"/>
        </w:trPr>
        <w:tc>
          <w:tcPr/>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“Personnel”</w:t>
            </w:r>
          </w:p>
        </w:tc>
        <w:tc>
          <w:tcPr/>
          <w:p w:rsidR="00000000" w:rsidDel="00000000" w:rsidP="00000000" w:rsidRDefault="00000000" w:rsidRPr="00000000" w14:paraId="000002D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suppliers of a Party and/or of any Subcontractor and/or Subprocessor engaged in the performance of its obligations under a Contract;</w:t>
            </w:r>
          </w:p>
        </w:tc>
      </w:tr>
      <w:tr>
        <w:trPr>
          <w:cantSplit w:val="0"/>
          <w:tblHeader w:val="0"/>
        </w:trPr>
        <w:tc>
          <w:tcPr>
            <w:vAlign w:val="center"/>
          </w:tcPr>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“PHE”</w:t>
            </w:r>
          </w:p>
        </w:tc>
        <w:tc>
          <w:tcPr>
            <w:vAlign w:val="center"/>
          </w:tcPr>
          <w:p w:rsidR="00000000" w:rsidDel="00000000" w:rsidP="00000000" w:rsidRDefault="00000000" w:rsidRPr="00000000" w14:paraId="000002DE">
            <w:pPr>
              <w:tabs>
                <w:tab w:val="left" w:leader="none" w:pos="420"/>
              </w:tabs>
              <w:spacing w:after="240" w:before="240" w:line="276" w:lineRule="auto"/>
              <w:ind w:left="360" w:right="278"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Public Health England</w:t>
            </w:r>
          </w:p>
        </w:tc>
      </w:tr>
      <w:tr>
        <w:trPr>
          <w:cantSplit w:val="0"/>
          <w:tblHeader w:val="0"/>
        </w:trPr>
        <w:tc>
          <w:tcPr/>
          <w:p w:rsidR="00000000" w:rsidDel="00000000" w:rsidP="00000000" w:rsidRDefault="00000000" w:rsidRPr="00000000" w14:paraId="000002D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"Prescribed Person"</w:t>
            </w:r>
          </w:p>
        </w:tc>
        <w:tc>
          <w:tcPr/>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legal adviser, an MP or an appropriate body which a whistle-blower may make a disclosure to as detailed in ‘Whistleblowing: list of prescribed people and bodies’, 24 November 2016, available online at: </w:t>
            </w:r>
            <w:hyperlink r:id="rId10">
              <w:r w:rsidDel="00000000" w:rsidR="00000000" w:rsidRPr="00000000">
                <w:rPr>
                  <w:rFonts w:ascii="Arial" w:cs="Arial" w:eastAsia="Arial" w:hAnsi="Arial"/>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vAlign w:val="center"/>
          </w:tcPr>
          <w:p w:rsidR="00000000" w:rsidDel="00000000" w:rsidP="00000000" w:rsidRDefault="00000000" w:rsidRPr="00000000" w14:paraId="000002E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"Previous Service Month"</w:t>
            </w:r>
            <w:r w:rsidDel="00000000" w:rsidR="00000000" w:rsidRPr="00000000">
              <w:rPr>
                <w:rtl w:val="0"/>
              </w:rPr>
            </w:r>
          </w:p>
        </w:tc>
        <w:tc>
          <w:tcPr>
            <w:vAlign w:val="center"/>
          </w:tcPr>
          <w:p w:rsidR="00000000" w:rsidDel="00000000" w:rsidP="00000000" w:rsidRDefault="00000000" w:rsidRPr="00000000" w14:paraId="000002E2">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is the Service Month (referred to as “n-1”) immediately prior to the Service Month “n” as outlined in Call-Off Schedule 5 - Pricing Details);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3">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"Pricing Matrix"</w:t>
            </w:r>
          </w:p>
        </w:tc>
        <w:tc>
          <w:tcPr>
            <w:vAlign w:val="center"/>
          </w:tcPr>
          <w:p w:rsidR="00000000" w:rsidDel="00000000" w:rsidP="00000000" w:rsidRDefault="00000000" w:rsidRPr="00000000" w14:paraId="000002E4">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means </w:t>
            </w:r>
            <w:r w:rsidDel="00000000" w:rsidR="00000000" w:rsidRPr="00000000">
              <w:rPr>
                <w:rFonts w:ascii="Arial" w:cs="Arial" w:eastAsia="Arial" w:hAnsi="Arial"/>
                <w:color w:val="222222"/>
                <w:sz w:val="24"/>
                <w:szCs w:val="24"/>
                <w:rtl w:val="0"/>
              </w:rPr>
              <w:t xml:space="preserve">the Pricing Matrix used as part of the Call Off Procedure  (as in Call-Off Schedule 5 – Pricing Details));</w:t>
            </w:r>
            <w:r w:rsidDel="00000000" w:rsidR="00000000" w:rsidRPr="00000000">
              <w:rPr>
                <w:rtl w:val="0"/>
              </w:rPr>
            </w:r>
          </w:p>
        </w:tc>
      </w:tr>
      <w:tr>
        <w:trPr>
          <w:cantSplit w:val="0"/>
          <w:tblHeader w:val="0"/>
        </w:trPr>
        <w:tc>
          <w:tcPr/>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“Processing”</w:t>
            </w:r>
          </w:p>
        </w:tc>
        <w:tc>
          <w:tcPr/>
          <w:p w:rsidR="00000000" w:rsidDel="00000000" w:rsidP="00000000" w:rsidRDefault="00000000" w:rsidRPr="00000000" w14:paraId="000002E6">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E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“Processor”</w:t>
            </w:r>
          </w:p>
        </w:tc>
        <w:tc>
          <w:tcPr/>
          <w:p w:rsidR="00000000" w:rsidDel="00000000" w:rsidP="00000000" w:rsidRDefault="00000000" w:rsidRPr="00000000" w14:paraId="000002E8">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2E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w:t>
            </w:r>
          </w:p>
        </w:tc>
        <w:tc>
          <w:tcPr/>
          <w:p w:rsidR="00000000" w:rsidDel="00000000" w:rsidP="00000000" w:rsidRDefault="00000000" w:rsidRPr="00000000" w14:paraId="000002EA">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2E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 Frequency"</w:t>
            </w:r>
          </w:p>
        </w:tc>
        <w:tc>
          <w:tcPr/>
          <w:p w:rsidR="00000000" w:rsidDel="00000000" w:rsidP="00000000" w:rsidRDefault="00000000" w:rsidRPr="00000000" w14:paraId="000002EC">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conduct a Progress Meeting in accordance with Clause 6.1 as specified in the Order Form;</w:t>
            </w:r>
          </w:p>
        </w:tc>
      </w:tr>
      <w:tr>
        <w:trPr>
          <w:cantSplit w:val="0"/>
          <w:tblHeader w:val="0"/>
        </w:trPr>
        <w:tc>
          <w:tcPr/>
          <w:p w:rsidR="00000000" w:rsidDel="00000000" w:rsidP="00000000" w:rsidRDefault="00000000" w:rsidRPr="00000000" w14:paraId="000002E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w:t>
            </w:r>
          </w:p>
        </w:tc>
        <w:tc>
          <w:tcPr/>
          <w:p w:rsidR="00000000" w:rsidDel="00000000" w:rsidP="00000000" w:rsidRDefault="00000000" w:rsidRPr="00000000" w14:paraId="000002EE">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2E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 Frequency”</w:t>
            </w:r>
          </w:p>
        </w:tc>
        <w:tc>
          <w:tcPr/>
          <w:p w:rsidR="00000000" w:rsidDel="00000000" w:rsidP="00000000" w:rsidRDefault="00000000" w:rsidRPr="00000000" w14:paraId="000002F0">
            <w:pPr>
              <w:pBdr>
                <w:top w:space="0" w:sz="0" w:val="nil"/>
                <w:left w:space="0" w:sz="0" w:val="nil"/>
                <w:bottom w:space="0" w:sz="0" w:val="nil"/>
                <w:right w:space="0" w:sz="0" w:val="nil"/>
                <w:between w:space="0" w:sz="0" w:val="nil"/>
              </w:pBdr>
              <w:tabs>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deliver Progress Reports in accordance with Clause 6.1 as specified in the Order Form;</w:t>
            </w:r>
          </w:p>
        </w:tc>
      </w:tr>
      <w:tr>
        <w:trPr>
          <w:cantSplit w:val="0"/>
          <w:tblHeader w:val="0"/>
        </w:trPr>
        <w:tc>
          <w:tcPr/>
          <w:p w:rsidR="00000000" w:rsidDel="00000000" w:rsidP="00000000" w:rsidRDefault="00000000" w:rsidRPr="00000000" w14:paraId="000002F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“Prohibited Acts”</w:t>
            </w:r>
          </w:p>
        </w:tc>
        <w:tc>
          <w:tcPr/>
          <w:p w:rsidR="00000000" w:rsidDel="00000000" w:rsidP="00000000" w:rsidRDefault="00000000" w:rsidRPr="00000000" w14:paraId="000002F2">
            <w:pPr>
              <w:numPr>
                <w:ilvl w:val="1"/>
                <w:numId w:val="2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offer, promise or give any person working for or engaged by a Buyer or any other public body a financial or other advantage to:</w:t>
            </w:r>
          </w:p>
          <w:p w:rsidR="00000000" w:rsidDel="00000000" w:rsidP="00000000" w:rsidRDefault="00000000" w:rsidRPr="00000000" w14:paraId="000002F3">
            <w:pPr>
              <w:numPr>
                <w:ilvl w:val="2"/>
                <w:numId w:val="20"/>
              </w:numPr>
              <w:pBdr>
                <w:top w:space="0" w:sz="0" w:val="nil"/>
                <w:left w:space="0" w:sz="0" w:val="nil"/>
                <w:bottom w:space="0" w:sz="0" w:val="nil"/>
                <w:right w:space="0" w:sz="0" w:val="nil"/>
                <w:between w:space="0" w:sz="0" w:val="nil"/>
              </w:pBdr>
              <w:tabs>
                <w:tab w:val="left" w:leader="none" w:pos="284"/>
              </w:tabs>
              <w:spacing w:after="120" w:lineRule="auto"/>
              <w:ind w:left="1559" w:right="282"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induce that person to perform improperly a relevant function or activity; or</w:t>
            </w:r>
          </w:p>
          <w:p w:rsidR="00000000" w:rsidDel="00000000" w:rsidP="00000000" w:rsidRDefault="00000000" w:rsidRPr="00000000" w14:paraId="000002F4">
            <w:pPr>
              <w:numPr>
                <w:ilvl w:val="2"/>
                <w:numId w:val="20"/>
              </w:numPr>
              <w:pBdr>
                <w:top w:space="0" w:sz="0" w:val="nil"/>
                <w:left w:space="0" w:sz="0" w:val="nil"/>
                <w:bottom w:space="0" w:sz="0" w:val="nil"/>
                <w:right w:space="0" w:sz="0" w:val="nil"/>
                <w:between w:space="0" w:sz="0" w:val="nil"/>
              </w:pBdr>
              <w:tabs>
                <w:tab w:val="left" w:leader="none" w:pos="284"/>
              </w:tabs>
              <w:spacing w:after="120" w:lineRule="auto"/>
              <w:ind w:left="1559" w:right="282"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reward that person for improper performance of a relevant function or activity; </w:t>
            </w:r>
          </w:p>
          <w:p w:rsidR="00000000" w:rsidDel="00000000" w:rsidP="00000000" w:rsidRDefault="00000000" w:rsidRPr="00000000" w14:paraId="000002F5">
            <w:pPr>
              <w:numPr>
                <w:ilvl w:val="1"/>
                <w:numId w:val="2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request, agree to receive or accept any financial or other advantage as an inducement or a reward for improper performance of a relevant function or activity in connection with each Contract; or</w:t>
            </w:r>
          </w:p>
          <w:p w:rsidR="00000000" w:rsidDel="00000000" w:rsidP="00000000" w:rsidRDefault="00000000" w:rsidRPr="00000000" w14:paraId="000002F6">
            <w:pPr>
              <w:numPr>
                <w:ilvl w:val="1"/>
                <w:numId w:val="2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committing any offence:</w:t>
              <w:tab/>
            </w:r>
          </w:p>
          <w:p w:rsidR="00000000" w:rsidDel="00000000" w:rsidP="00000000" w:rsidRDefault="00000000" w:rsidRPr="00000000" w14:paraId="000002F7">
            <w:pPr>
              <w:numPr>
                <w:ilvl w:val="2"/>
                <w:numId w:val="20"/>
              </w:numPr>
              <w:pBdr>
                <w:top w:space="0" w:sz="0" w:val="nil"/>
                <w:left w:space="0" w:sz="0" w:val="nil"/>
                <w:bottom w:space="0" w:sz="0" w:val="nil"/>
                <w:right w:space="0" w:sz="0" w:val="nil"/>
                <w:between w:space="0" w:sz="0" w:val="nil"/>
              </w:pBdr>
              <w:tabs>
                <w:tab w:val="left" w:leader="none" w:pos="1410"/>
              </w:tabs>
              <w:spacing w:after="120" w:lineRule="auto"/>
              <w:ind w:left="1700" w:right="282"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Bribery Act 2010 (or any legislation repealed or revoked by such Act); or</w:t>
            </w:r>
          </w:p>
          <w:p w:rsidR="00000000" w:rsidDel="00000000" w:rsidP="00000000" w:rsidRDefault="00000000" w:rsidRPr="00000000" w14:paraId="000002F8">
            <w:pPr>
              <w:numPr>
                <w:ilvl w:val="2"/>
                <w:numId w:val="20"/>
              </w:numPr>
              <w:pBdr>
                <w:top w:space="0" w:sz="0" w:val="nil"/>
                <w:left w:space="0" w:sz="0" w:val="nil"/>
                <w:bottom w:space="0" w:sz="0" w:val="nil"/>
                <w:right w:space="0" w:sz="0" w:val="nil"/>
                <w:between w:space="0" w:sz="0" w:val="nil"/>
              </w:pBdr>
              <w:tabs>
                <w:tab w:val="left" w:leader="none" w:pos="1410"/>
              </w:tabs>
              <w:spacing w:after="120" w:lineRule="auto"/>
              <w:ind w:left="1700" w:right="282"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legislation or common law concerning fraudulent acts; or</w:t>
            </w:r>
          </w:p>
          <w:p w:rsidR="00000000" w:rsidDel="00000000" w:rsidP="00000000" w:rsidRDefault="00000000" w:rsidRPr="00000000" w14:paraId="000002F9">
            <w:pPr>
              <w:numPr>
                <w:ilvl w:val="2"/>
                <w:numId w:val="20"/>
              </w:numPr>
              <w:pBdr>
                <w:top w:space="0" w:sz="0" w:val="nil"/>
                <w:left w:space="0" w:sz="0" w:val="nil"/>
                <w:bottom w:space="0" w:sz="0" w:val="nil"/>
                <w:right w:space="0" w:sz="0" w:val="nil"/>
                <w:between w:space="0" w:sz="0" w:val="nil"/>
              </w:pBdr>
              <w:tabs>
                <w:tab w:val="left" w:leader="none" w:pos="1410"/>
              </w:tabs>
              <w:spacing w:after="120" w:lineRule="auto"/>
              <w:ind w:left="1700" w:right="282" w:hanging="84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defrauding, attempting to defraud or conspiring to defraud a Buyer or other public body; or </w:t>
            </w:r>
          </w:p>
          <w:p w:rsidR="00000000" w:rsidDel="00000000" w:rsidP="00000000" w:rsidRDefault="00000000" w:rsidRPr="00000000" w14:paraId="000002FA">
            <w:pPr>
              <w:numPr>
                <w:ilvl w:val="1"/>
                <w:numId w:val="20"/>
              </w:numPr>
              <w:pBdr>
                <w:top w:space="0" w:sz="0" w:val="nil"/>
                <w:left w:space="0" w:sz="0" w:val="nil"/>
                <w:bottom w:space="0" w:sz="0" w:val="nil"/>
                <w:right w:space="0" w:sz="0" w:val="nil"/>
                <w:between w:space="0" w:sz="0" w:val="nil"/>
              </w:pBdr>
              <w:tabs>
                <w:tab w:val="left" w:leader="none" w:pos="-576"/>
                <w:tab w:val="left" w:leader="none" w:pos="144"/>
                <w:tab w:val="left" w:leader="none" w:pos="28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activity, practice or conduct which would constitute one of the offences listed under (c) above if such activity, practice or conduct had been carried out in the UK;</w:t>
            </w:r>
          </w:p>
        </w:tc>
      </w:tr>
      <w:tr>
        <w:trPr>
          <w:cantSplit w:val="0"/>
          <w:tblHeader w:val="0"/>
        </w:trPr>
        <w:tc>
          <w:tcPr>
            <w:vAlign w:val="center"/>
          </w:tcPr>
          <w:p w:rsidR="00000000" w:rsidDel="00000000" w:rsidP="00000000" w:rsidRDefault="00000000" w:rsidRPr="00000000" w14:paraId="000002F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"Project"</w:t>
            </w:r>
            <w:r w:rsidDel="00000000" w:rsidR="00000000" w:rsidRPr="00000000">
              <w:rPr>
                <w:rtl w:val="0"/>
              </w:rPr>
            </w:r>
          </w:p>
        </w:tc>
        <w:tc>
          <w:tcPr>
            <w:vAlign w:val="center"/>
          </w:tcPr>
          <w:p w:rsidR="00000000" w:rsidDel="00000000" w:rsidP="00000000" w:rsidRDefault="00000000" w:rsidRPr="00000000" w14:paraId="000002FC">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works that require a defined management approach in accordance with Call Off Schedule 25 and to which the Buyer is the final arbiter;</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F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"Project Stage Uplift"</w:t>
            </w:r>
            <w:r w:rsidDel="00000000" w:rsidR="00000000" w:rsidRPr="00000000">
              <w:rPr>
                <w:rtl w:val="0"/>
              </w:rPr>
            </w:r>
          </w:p>
        </w:tc>
        <w:tc>
          <w:tcPr>
            <w:vAlign w:val="center"/>
          </w:tcPr>
          <w:p w:rsidR="00000000" w:rsidDel="00000000" w:rsidP="00000000" w:rsidRDefault="00000000" w:rsidRPr="00000000" w14:paraId="000002FE">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maximum permitted rate of uplift as set out in the Pricing Matrix for a Project;</w:t>
            </w:r>
            <w:r w:rsidDel="00000000" w:rsidR="00000000" w:rsidRPr="00000000">
              <w:rPr>
                <w:rtl w:val="0"/>
              </w:rPr>
            </w:r>
          </w:p>
        </w:tc>
      </w:tr>
      <w:tr>
        <w:trPr>
          <w:cantSplit w:val="0"/>
          <w:tblHeader w:val="0"/>
        </w:trPr>
        <w:tc>
          <w:tcPr/>
          <w:p w:rsidR="00000000" w:rsidDel="00000000" w:rsidP="00000000" w:rsidRDefault="00000000" w:rsidRPr="00000000" w14:paraId="000002F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“Protective Measures”</w:t>
            </w:r>
          </w:p>
        </w:tc>
        <w:tc>
          <w:tcPr/>
          <w:p w:rsidR="00000000" w:rsidDel="00000000" w:rsidP="00000000" w:rsidRDefault="00000000" w:rsidRPr="00000000" w14:paraId="00000300">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(Cyber Essentials Scheme), if applicable, in the case of the Framework Contract or Call-Off Schedule 9 (Security), if applicable, in the case of a Call-Off Contract;</w:t>
            </w:r>
          </w:p>
        </w:tc>
      </w:tr>
      <w:tr>
        <w:trPr>
          <w:cantSplit w:val="0"/>
          <w:tblHeader w:val="0"/>
        </w:trPr>
        <w:tc>
          <w:tcPr>
            <w:vAlign w:val="center"/>
          </w:tcPr>
          <w:p w:rsidR="00000000" w:rsidDel="00000000" w:rsidP="00000000" w:rsidRDefault="00000000" w:rsidRPr="00000000" w14:paraId="0000030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"Reactive Maintenance Works"</w:t>
            </w:r>
            <w:r w:rsidDel="00000000" w:rsidR="00000000" w:rsidRPr="00000000">
              <w:rPr>
                <w:rtl w:val="0"/>
              </w:rPr>
            </w:r>
          </w:p>
        </w:tc>
        <w:tc>
          <w:tcPr>
            <w:vAlign w:val="center"/>
          </w:tcPr>
          <w:p w:rsidR="00000000" w:rsidDel="00000000" w:rsidP="00000000" w:rsidRDefault="00000000" w:rsidRPr="00000000" w14:paraId="00000302">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bookmarkStart w:colFirst="0" w:colLast="0" w:name="_heading=h.17dp8vu" w:id="8"/>
            <w:bookmarkEnd w:id="8"/>
            <w:r w:rsidDel="00000000" w:rsidR="00000000" w:rsidRPr="00000000">
              <w:rPr>
                <w:rFonts w:ascii="Arial" w:cs="Arial" w:eastAsia="Arial" w:hAnsi="Arial"/>
                <w:sz w:val="24"/>
                <w:szCs w:val="24"/>
                <w:rtl w:val="0"/>
              </w:rPr>
              <w:t xml:space="preserve">works arising as a result of a failure of an Asset or a service which is in the scope of the Call-Off Contract (and for the avoidance of doubt are not Small Works or Projects);</w:t>
            </w:r>
            <w:r w:rsidDel="00000000" w:rsidR="00000000" w:rsidRPr="00000000">
              <w:rPr>
                <w:rtl w:val="0"/>
              </w:rPr>
            </w:r>
          </w:p>
        </w:tc>
      </w:tr>
      <w:tr>
        <w:trPr>
          <w:cantSplit w:val="0"/>
          <w:tblHeader w:val="0"/>
        </w:trPr>
        <w:tc>
          <w:tcPr/>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“Rating Agency”</w:t>
            </w:r>
          </w:p>
        </w:tc>
        <w:tc>
          <w:tcPr/>
          <w:p w:rsidR="00000000" w:rsidDel="00000000" w:rsidP="00000000" w:rsidRDefault="00000000" w:rsidRPr="00000000" w14:paraId="00000304">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defined in the Framework Award Form or the Order Form, as the context requires;</w:t>
            </w:r>
          </w:p>
        </w:tc>
      </w:tr>
      <w:tr>
        <w:trPr>
          <w:cantSplit w:val="0"/>
          <w:tblHeader w:val="0"/>
        </w:trPr>
        <w:tc>
          <w:tcPr/>
          <w:p w:rsidR="00000000" w:rsidDel="00000000" w:rsidP="00000000" w:rsidRDefault="00000000" w:rsidRPr="00000000" w14:paraId="0000030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“RBAC”</w:t>
            </w:r>
            <w:r w:rsidDel="00000000" w:rsidR="00000000" w:rsidRPr="00000000">
              <w:rPr>
                <w:rtl w:val="0"/>
              </w:rPr>
            </w:r>
          </w:p>
        </w:tc>
        <w:tc>
          <w:tcPr/>
          <w:p w:rsidR="00000000" w:rsidDel="00000000" w:rsidP="00000000" w:rsidRDefault="00000000" w:rsidRPr="00000000" w14:paraId="00000306">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role-based access control (RBAC) restricts network access based on a person's role within an organization</w:t>
            </w:r>
          </w:p>
        </w:tc>
      </w:tr>
      <w:tr>
        <w:trPr>
          <w:cantSplit w:val="0"/>
          <w:tblHeader w:val="0"/>
        </w:trPr>
        <w:tc>
          <w:tcPr/>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“Recall”</w:t>
            </w:r>
          </w:p>
        </w:tc>
        <w:tc>
          <w:tcPr/>
          <w:p w:rsidR="00000000" w:rsidDel="00000000" w:rsidP="00000000" w:rsidRDefault="00000000" w:rsidRPr="00000000" w14:paraId="00000308">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by the Supplier to return Goods to the Supplier or the manufacturer after the discovery of safety issues or defects (including defects in the right IPR rights) that might endanger health or hinder performance;</w:t>
            </w:r>
          </w:p>
        </w:tc>
      </w:tr>
      <w:tr>
        <w:trPr>
          <w:cantSplit w:val="0"/>
          <w:tblHeader w:val="0"/>
        </w:trPr>
        <w:tc>
          <w:tcPr/>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 Party"</w:t>
            </w:r>
          </w:p>
        </w:tc>
        <w:tc>
          <w:tcPr/>
          <w:p w:rsidR="00000000" w:rsidDel="00000000" w:rsidP="00000000" w:rsidRDefault="00000000" w:rsidRPr="00000000" w14:paraId="0000030A">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w:t>
            </w:r>
          </w:p>
        </w:tc>
        <w:tc>
          <w:tcPr/>
          <w:p w:rsidR="00000000" w:rsidDel="00000000" w:rsidP="00000000" w:rsidRDefault="00000000" w:rsidRPr="00000000" w14:paraId="0000030C">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plan (or revised plan) to rectify it’s breach using the template in Joint Schedule 10 (Rectification Plan) which shall include:</w:t>
            </w:r>
          </w:p>
          <w:p w:rsidR="00000000" w:rsidDel="00000000" w:rsidP="00000000" w:rsidRDefault="00000000" w:rsidRPr="00000000" w14:paraId="0000030D">
            <w:pPr>
              <w:numPr>
                <w:ilvl w:val="1"/>
                <w:numId w:val="2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details of the Default that has occurred, including a root cause analysis; </w:t>
            </w:r>
          </w:p>
          <w:p w:rsidR="00000000" w:rsidDel="00000000" w:rsidP="00000000" w:rsidRDefault="00000000" w:rsidRPr="00000000" w14:paraId="0000030E">
            <w:pPr>
              <w:numPr>
                <w:ilvl w:val="1"/>
                <w:numId w:val="2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actual or anticipated effect of the Default; and</w:t>
            </w:r>
          </w:p>
          <w:p w:rsidR="00000000" w:rsidDel="00000000" w:rsidP="00000000" w:rsidRDefault="00000000" w:rsidRPr="00000000" w14:paraId="0000030F">
            <w:pPr>
              <w:numPr>
                <w:ilvl w:val="1"/>
                <w:numId w:val="27"/>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1275" w:right="282" w:hanging="99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steps which the Supplier proposes to take to rectify the Default (if applicable) and to prevent such Default from recurring, including timescales for such steps and for the rectification of the Default (where applicable);</w:t>
            </w:r>
          </w:p>
        </w:tc>
      </w:tr>
      <w:tr>
        <w:trPr>
          <w:cantSplit w:val="0"/>
          <w:tblHeader w:val="0"/>
        </w:trPr>
        <w:tc>
          <w:tcPr/>
          <w:p w:rsidR="00000000" w:rsidDel="00000000" w:rsidP="00000000" w:rsidRDefault="00000000" w:rsidRPr="00000000" w14:paraId="0000031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 Process"</w:t>
            </w:r>
          </w:p>
        </w:tc>
        <w:tc>
          <w:tcPr/>
          <w:p w:rsidR="00000000" w:rsidDel="00000000" w:rsidP="00000000" w:rsidRDefault="00000000" w:rsidRPr="00000000" w14:paraId="00000311">
            <w:pPr>
              <w:pBdr>
                <w:top w:space="0" w:sz="0" w:val="nil"/>
                <w:left w:space="0" w:sz="0" w:val="nil"/>
                <w:bottom w:space="0" w:sz="0" w:val="nil"/>
                <w:right w:space="0" w:sz="0" w:val="nil"/>
                <w:between w:space="0" w:sz="0" w:val="nil"/>
              </w:pBdr>
              <w:tabs>
                <w:tab w:val="left" w:leader="none" w:pos="-179"/>
              </w:tabs>
              <w:spacing w:after="120" w:lineRule="auto"/>
              <w:ind w:left="1275"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set out in Clause 10.3.1 to 10.3.4 (Rectification Plan Process); </w:t>
            </w:r>
          </w:p>
        </w:tc>
      </w:tr>
      <w:tr>
        <w:trPr>
          <w:cantSplit w:val="0"/>
          <w:tblHeader w:val="0"/>
        </w:trPr>
        <w:tc>
          <w:tcPr/>
          <w:p w:rsidR="00000000" w:rsidDel="00000000" w:rsidP="00000000" w:rsidRDefault="00000000" w:rsidRPr="00000000" w14:paraId="0000031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"Regulations"</w:t>
            </w:r>
          </w:p>
        </w:tc>
        <w:tc>
          <w:tcPr/>
          <w:p w:rsidR="00000000" w:rsidDel="00000000" w:rsidP="00000000" w:rsidRDefault="00000000" w:rsidRPr="00000000" w14:paraId="0000031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Public Contracts Regulations 2015 and/or the Public Contracts (Scotland) Regulations 2015 (as the context requires);</w:t>
            </w:r>
          </w:p>
        </w:tc>
      </w:tr>
      <w:tr>
        <w:trPr>
          <w:cantSplit w:val="0"/>
          <w:tblHeader w:val="0"/>
        </w:trPr>
        <w:tc>
          <w:tcPr/>
          <w:p w:rsidR="00000000" w:rsidDel="00000000" w:rsidP="00000000" w:rsidRDefault="00000000" w:rsidRPr="00000000" w14:paraId="0000031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"Reimbursable Expenses"</w:t>
            </w:r>
          </w:p>
        </w:tc>
        <w:tc>
          <w:tcPr/>
          <w:p w:rsidR="00000000" w:rsidDel="00000000" w:rsidP="00000000" w:rsidRDefault="00000000" w:rsidRPr="00000000" w14:paraId="0000031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316">
            <w:pPr>
              <w:numPr>
                <w:ilvl w:val="1"/>
                <w:numId w:val="15"/>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317">
            <w:pPr>
              <w:numPr>
                <w:ilvl w:val="1"/>
                <w:numId w:val="15"/>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w:t>
            </w:r>
          </w:p>
        </w:tc>
        <w:tc>
          <w:tcPr/>
          <w:p w:rsidR="00000000" w:rsidDel="00000000" w:rsidP="00000000" w:rsidRDefault="00000000" w:rsidRPr="00000000" w14:paraId="0000031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Authority's Confidential Information"</w:t>
            </w:r>
          </w:p>
        </w:tc>
        <w:tc>
          <w:tcPr/>
          <w:p w:rsidR="00000000" w:rsidDel="00000000" w:rsidP="00000000" w:rsidRDefault="00000000" w:rsidRPr="00000000" w14:paraId="0000031B">
            <w:pPr>
              <w:numPr>
                <w:ilvl w:val="1"/>
                <w:numId w:val="2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31C">
            <w:pPr>
              <w:numPr>
                <w:ilvl w:val="1"/>
                <w:numId w:val="2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31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31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Requirements"</w:t>
            </w:r>
          </w:p>
        </w:tc>
        <w:tc>
          <w:tcPr/>
          <w:p w:rsidR="00000000" w:rsidDel="00000000" w:rsidP="00000000" w:rsidRDefault="00000000" w:rsidRPr="00000000" w14:paraId="0000031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applicable Law relating to bribery, corruption and fraud, including the Bribery Act 2010 and any guidance issued by the Secretary of State pursuant to section 9 of the Bribery Act 2010;</w:t>
            </w:r>
          </w:p>
        </w:tc>
      </w:tr>
      <w:tr>
        <w:trPr>
          <w:cantSplit w:val="0"/>
          <w:tblHeader w:val="0"/>
        </w:trPr>
        <w:tc>
          <w:tcPr/>
          <w:p w:rsidR="00000000" w:rsidDel="00000000" w:rsidP="00000000" w:rsidRDefault="00000000" w:rsidRPr="00000000" w14:paraId="00000320">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Tax Authority"</w:t>
            </w:r>
          </w:p>
        </w:tc>
        <w:tc>
          <w:tcPr/>
          <w:p w:rsidR="00000000" w:rsidDel="00000000" w:rsidP="00000000" w:rsidRDefault="00000000" w:rsidRPr="00000000" w14:paraId="0000032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322">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“Relevant Transfer”</w:t>
            </w:r>
            <w:r w:rsidDel="00000000" w:rsidR="00000000" w:rsidRPr="00000000">
              <w:rPr>
                <w:rtl w:val="0"/>
              </w:rPr>
            </w:r>
          </w:p>
        </w:tc>
        <w:tc>
          <w:tcPr/>
          <w:p w:rsidR="00000000" w:rsidDel="00000000" w:rsidP="00000000" w:rsidRDefault="00000000" w:rsidRPr="00000000" w14:paraId="0000032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transfer of employment to which the Employment Regulations applies, and for the purposes of Schedule 28 (TUPE Surcharge) paragraphs 2.1.1 &amp; 2.2.2 </w:t>
            </w:r>
            <w:sdt>
              <w:sdtPr>
                <w:tag w:val="goog_rdk_0"/>
              </w:sdtPr>
              <w:sdtContent>
                <w:ins w:author="Author" w:id="0" w:date="2023-09-12T13:18:00Z">
                  <w:r w:rsidDel="00000000" w:rsidR="00000000" w:rsidRPr="00000000">
                    <w:rPr>
                      <w:rFonts w:ascii="Arial" w:cs="Arial" w:eastAsia="Arial" w:hAnsi="Arial"/>
                      <w:color w:val="000000"/>
                      <w:sz w:val="24"/>
                      <w:szCs w:val="24"/>
                      <w:highlight w:val="yellow"/>
                      <w:rtl w:val="0"/>
                    </w:rPr>
                    <w:t xml:space="preserve">and Call Off Schedule 29 (Redundancy Surcharge) paragraph</w:t>
                  </w:r>
                </w:ins>
              </w:sdtContent>
            </w:sdt>
            <w:r w:rsidDel="00000000" w:rsidR="00000000" w:rsidRPr="00000000">
              <w:rPr>
                <w:rFonts w:ascii="Arial" w:cs="Arial" w:eastAsia="Arial" w:hAnsi="Arial"/>
                <w:color w:val="000000"/>
                <w:sz w:val="24"/>
                <w:szCs w:val="24"/>
                <w:highlight w:val="yellow"/>
                <w:rtl w:val="0"/>
              </w:rPr>
              <w:t xml:space="preserve">s</w:t>
            </w:r>
            <w:sdt>
              <w:sdtPr>
                <w:tag w:val="goog_rdk_1"/>
              </w:sdtPr>
              <w:sdtContent>
                <w:ins w:author="Author" w:id="1" w:date="2023-09-12T13:18:00Z">
                  <w:r w:rsidDel="00000000" w:rsidR="00000000" w:rsidRPr="00000000">
                    <w:rPr>
                      <w:rFonts w:ascii="Arial" w:cs="Arial" w:eastAsia="Arial" w:hAnsi="Arial"/>
                      <w:color w:val="000000"/>
                      <w:sz w:val="24"/>
                      <w:szCs w:val="24"/>
                      <w:highlight w:val="yellow"/>
                      <w:rtl w:val="0"/>
                    </w:rPr>
                    <w:t xml:space="preserve"> 2.1.1, 3.1 and 3.5.1</w:t>
                  </w:r>
                </w:ins>
              </w:sdtContent>
            </w:sdt>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only, shall include the situation where the Former Supplier becomes the Supplier on the Start Date;</w:t>
            </w:r>
          </w:p>
        </w:tc>
      </w:tr>
      <w:tr>
        <w:trPr>
          <w:cantSplit w:val="0"/>
          <w:tblHeader w:val="0"/>
        </w:trPr>
        <w:tc>
          <w:tcPr/>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Notice"</w:t>
            </w:r>
          </w:p>
        </w:tc>
        <w:tc>
          <w:tcPr/>
          <w:p w:rsidR="00000000" w:rsidDel="00000000" w:rsidP="00000000" w:rsidRDefault="00000000" w:rsidRPr="00000000" w14:paraId="00000325">
            <w:pPr>
              <w:pBdr>
                <w:top w:space="0" w:sz="0" w:val="nil"/>
                <w:left w:space="0" w:sz="0" w:val="nil"/>
                <w:bottom w:space="0" w:sz="0" w:val="nil"/>
                <w:right w:space="0" w:sz="0" w:val="nil"/>
                <w:between w:space="0" w:sz="0" w:val="nil"/>
              </w:pBdr>
              <w:tabs>
                <w:tab w:val="left" w:leader="none" w:pos="1985"/>
                <w:tab w:val="left" w:leader="none" w:pos="2127"/>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notice sent in accordance with Clause 10.5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32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Deliverables or Replacement Services"</w:t>
            </w:r>
          </w:p>
        </w:tc>
        <w:tc>
          <w:tcPr/>
          <w:p w:rsidR="00000000" w:rsidDel="00000000" w:rsidP="00000000" w:rsidRDefault="00000000" w:rsidRPr="00000000" w14:paraId="00000327">
            <w:pPr>
              <w:pBdr>
                <w:top w:space="0" w:sz="0" w:val="nil"/>
                <w:left w:space="0" w:sz="0" w:val="nil"/>
                <w:bottom w:space="0" w:sz="0" w:val="nil"/>
                <w:right w:space="0" w:sz="0" w:val="nil"/>
                <w:between w:space="0" w:sz="0" w:val="nil"/>
              </w:pBdr>
              <w:tabs>
                <w:tab w:val="left" w:leader="none" w:pos="1985"/>
                <w:tab w:val="left" w:leader="none" w:pos="2127"/>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goods/services which are substantially similar to any of the Deliverables and which the Buyer receives in substitution for any of the Deliverables following the Call-Off Expiry Date, whether those goods/services are provided by the Buyer internally and/or by any third party;</w:t>
            </w:r>
          </w:p>
        </w:tc>
      </w:tr>
      <w:tr>
        <w:trPr>
          <w:cantSplit w:val="0"/>
          <w:tblHeader w:val="0"/>
        </w:trPr>
        <w:tc>
          <w:tcPr>
            <w:vAlign w:val="center"/>
          </w:tcPr>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“Replacement Equipment”</w:t>
            </w:r>
            <w:r w:rsidDel="00000000" w:rsidR="00000000" w:rsidRPr="00000000">
              <w:rPr>
                <w:rtl w:val="0"/>
              </w:rPr>
            </w:r>
          </w:p>
        </w:tc>
        <w:tc>
          <w:tcPr>
            <w:vAlign w:val="center"/>
          </w:tcPr>
          <w:p w:rsidR="00000000" w:rsidDel="00000000" w:rsidP="00000000" w:rsidRDefault="00000000" w:rsidRPr="00000000" w14:paraId="00000329">
            <w:pPr>
              <w:pBdr>
                <w:top w:space="0" w:sz="0" w:val="nil"/>
                <w:left w:space="0" w:sz="0" w:val="nil"/>
                <w:bottom w:space="0" w:sz="0" w:val="nil"/>
                <w:right w:space="0" w:sz="0" w:val="nil"/>
                <w:between w:space="0" w:sz="0" w:val="nil"/>
              </w:pBdr>
              <w:tabs>
                <w:tab w:val="left" w:leader="none" w:pos="1985"/>
                <w:tab w:val="left" w:leader="none" w:pos="2127"/>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plant, assets, spare parts, equipment, replacement parts, materials and other items (whether or not reused or reconditioned) supplied by the Supplier in order to deliver the required Services and as outlined in the Specification</w:t>
            </w:r>
            <w:r w:rsidDel="00000000" w:rsidR="00000000" w:rsidRPr="00000000">
              <w:rPr>
                <w:rtl w:val="0"/>
              </w:rPr>
            </w:r>
          </w:p>
        </w:tc>
      </w:tr>
      <w:tr>
        <w:trPr>
          <w:cantSplit w:val="0"/>
          <w:tblHeader w:val="0"/>
        </w:trPr>
        <w:tc>
          <w:tcPr/>
          <w:p w:rsidR="00000000" w:rsidDel="00000000" w:rsidP="00000000" w:rsidRDefault="00000000" w:rsidRPr="00000000" w14:paraId="0000032A">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Subcontractor"</w:t>
            </w:r>
          </w:p>
        </w:tc>
        <w:tc>
          <w:tcPr/>
          <w:p w:rsidR="00000000" w:rsidDel="00000000" w:rsidP="00000000" w:rsidRDefault="00000000" w:rsidRPr="00000000" w14:paraId="0000032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Subcontractor of the Replacement Supplier to whom Transferring Supplier Employees will transfer on a Service Transfer Date (or any Subcontractor of any such Subcontractor); </w:t>
            </w:r>
          </w:p>
        </w:tc>
      </w:tr>
      <w:tr>
        <w:trPr>
          <w:cantSplit w:val="0"/>
          <w:tblHeader w:val="0"/>
        </w:trPr>
        <w:tc>
          <w:tcPr/>
          <w:p w:rsidR="00000000" w:rsidDel="00000000" w:rsidP="00000000" w:rsidRDefault="00000000" w:rsidRPr="00000000" w14:paraId="0000032C">
            <w:pPr>
              <w:pBdr>
                <w:top w:space="0" w:sz="0" w:val="nil"/>
                <w:left w:space="0" w:sz="0" w:val="nil"/>
                <w:bottom w:space="0" w:sz="0" w:val="nil"/>
                <w:right w:space="0" w:sz="0" w:val="nil"/>
                <w:between w:space="0" w:sz="0" w:val="nil"/>
              </w:pBdr>
              <w:spacing w:after="120" w:lineRule="auto"/>
              <w:ind w:left="284" w:right="282"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Supplier"</w:t>
            </w:r>
          </w:p>
        </w:tc>
        <w:tc>
          <w:tcPr/>
          <w:p w:rsidR="00000000" w:rsidDel="00000000" w:rsidP="00000000" w:rsidRDefault="00000000" w:rsidRPr="00000000" w14:paraId="0000032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vAlign w:val="center"/>
          </w:tcPr>
          <w:p w:rsidR="00000000" w:rsidDel="00000000" w:rsidP="00000000" w:rsidRDefault="00000000" w:rsidRPr="00000000" w14:paraId="0000032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"Resource Rates"</w:t>
            </w:r>
            <w:r w:rsidDel="00000000" w:rsidR="00000000" w:rsidRPr="00000000">
              <w:rPr>
                <w:rtl w:val="0"/>
              </w:rPr>
            </w:r>
          </w:p>
        </w:tc>
        <w:tc>
          <w:tcPr>
            <w:vAlign w:val="center"/>
          </w:tcPr>
          <w:p w:rsidR="00000000" w:rsidDel="00000000" w:rsidP="00000000" w:rsidRDefault="00000000" w:rsidRPr="00000000" w14:paraId="0000032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those rates provided by the Supplier and as set out in the Pricing Matrix</w:t>
            </w:r>
            <w:r w:rsidDel="00000000" w:rsidR="00000000" w:rsidRPr="00000000">
              <w:rPr>
                <w:rtl w:val="0"/>
              </w:rPr>
            </w:r>
          </w:p>
        </w:tc>
      </w:tr>
      <w:tr>
        <w:trPr>
          <w:cantSplit w:val="0"/>
          <w:tblHeader w:val="0"/>
        </w:trPr>
        <w:tc>
          <w:tcPr/>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"Request For Information"</w:t>
            </w:r>
          </w:p>
        </w:tc>
        <w:tc>
          <w:tcPr/>
          <w:p w:rsidR="00000000" w:rsidDel="00000000" w:rsidP="00000000" w:rsidRDefault="00000000" w:rsidRPr="00000000" w14:paraId="0000033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"Required Insurances"</w:t>
            </w:r>
          </w:p>
        </w:tc>
        <w:tc>
          <w:tcPr/>
          <w:p w:rsidR="00000000" w:rsidDel="00000000" w:rsidP="00000000" w:rsidRDefault="00000000" w:rsidRPr="00000000" w14:paraId="0000033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insurances required by Joint Schedule 3 (Insurance Requirements) or any additional insurances specified in the Order Form; </w:t>
            </w:r>
          </w:p>
        </w:tc>
      </w:tr>
      <w:tr>
        <w:trPr>
          <w:cantSplit w:val="0"/>
          <w:tblHeader w:val="0"/>
        </w:trPr>
        <w:tc>
          <w:tcPr/>
          <w:p w:rsidR="00000000" w:rsidDel="00000000" w:rsidP="00000000" w:rsidRDefault="00000000" w:rsidRPr="00000000" w14:paraId="0000033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“Resource Efficiency Plan”</w:t>
            </w:r>
            <w:r w:rsidDel="00000000" w:rsidR="00000000" w:rsidRPr="00000000">
              <w:rPr>
                <w:rtl w:val="0"/>
              </w:rPr>
            </w:r>
          </w:p>
        </w:tc>
        <w:tc>
          <w:tcPr/>
          <w:p w:rsidR="00000000" w:rsidDel="00000000" w:rsidP="00000000" w:rsidRDefault="00000000" w:rsidRPr="00000000" w14:paraId="0000033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given to it in Paragraph 14.10-14.11 of Framework Schedule 1 - Specification, Part B Contract Management</w:t>
            </w:r>
            <w:r w:rsidDel="00000000" w:rsidR="00000000" w:rsidRPr="00000000">
              <w:rPr>
                <w:rtl w:val="0"/>
              </w:rPr>
            </w:r>
          </w:p>
        </w:tc>
      </w:tr>
      <w:tr>
        <w:trPr>
          <w:cantSplit w:val="0"/>
          <w:tblHeader w:val="0"/>
        </w:trPr>
        <w:tc>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“RIDDOR”</w:t>
            </w:r>
            <w:r w:rsidDel="00000000" w:rsidR="00000000" w:rsidRPr="00000000">
              <w:rPr>
                <w:rtl w:val="0"/>
              </w:rPr>
            </w:r>
          </w:p>
        </w:tc>
        <w:tc>
          <w:tcPr/>
          <w:p w:rsidR="00000000" w:rsidDel="00000000" w:rsidP="00000000" w:rsidRDefault="00000000" w:rsidRPr="00000000" w14:paraId="00000337">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Reporting of Injuries, Diseases and Dangerous Occurrences Regulations</w:t>
            </w:r>
            <w:r w:rsidDel="00000000" w:rsidR="00000000" w:rsidRPr="00000000">
              <w:rPr>
                <w:rtl w:val="0"/>
              </w:rPr>
            </w:r>
          </w:p>
        </w:tc>
      </w:tr>
      <w:tr>
        <w:trPr>
          <w:cantSplit w:val="0"/>
          <w:tblHeader w:val="0"/>
        </w:trPr>
        <w:tc>
          <w:tcPr/>
          <w:p w:rsidR="00000000" w:rsidDel="00000000" w:rsidP="00000000" w:rsidRDefault="00000000" w:rsidRPr="00000000" w14:paraId="0000033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“RTI”</w:t>
            </w:r>
            <w:r w:rsidDel="00000000" w:rsidR="00000000" w:rsidRPr="00000000">
              <w:rPr>
                <w:rtl w:val="0"/>
              </w:rPr>
            </w:r>
          </w:p>
        </w:tc>
        <w:tc>
          <w:tcPr/>
          <w:p w:rsidR="00000000" w:rsidDel="00000000" w:rsidP="00000000" w:rsidRDefault="00000000" w:rsidRPr="00000000" w14:paraId="0000033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Real Time Information</w:t>
            </w:r>
            <w:r w:rsidDel="00000000" w:rsidR="00000000" w:rsidRPr="00000000">
              <w:rPr>
                <w:rtl w:val="0"/>
              </w:rPr>
            </w:r>
          </w:p>
        </w:tc>
      </w:tr>
      <w:tr>
        <w:trPr>
          <w:cantSplit w:val="0"/>
          <w:tblHeader w:val="0"/>
        </w:trPr>
        <w:tc>
          <w:tcPr/>
          <w:p w:rsidR="00000000" w:rsidDel="00000000" w:rsidP="00000000" w:rsidRDefault="00000000" w:rsidRPr="00000000" w14:paraId="0000033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"Satisfaction Certificate"</w:t>
            </w:r>
          </w:p>
        </w:tc>
        <w:tc>
          <w:tcPr/>
          <w:p w:rsidR="00000000" w:rsidDel="00000000" w:rsidP="00000000" w:rsidRDefault="00000000" w:rsidRPr="00000000" w14:paraId="0000033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certificate (materially in the form of the document contained in of Part B of Call-Off Schedule 13 (Mobilisation Plan and Testing) or as agreed by the Parties where Call-Off Schedule 13 is not used in this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Management Plan"</w:t>
            </w:r>
          </w:p>
        </w:tc>
        <w:tc>
          <w:tcPr/>
          <w:p w:rsidR="00000000" w:rsidDel="00000000" w:rsidP="00000000" w:rsidRDefault="00000000" w:rsidRPr="00000000" w14:paraId="0000033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security management plan prepared pursuant to Call-Off Schedule 9 (Security) (if applicable); </w:t>
            </w:r>
          </w:p>
        </w:tc>
      </w:tr>
      <w:tr>
        <w:trPr>
          <w:cantSplit w:val="0"/>
          <w:tblHeader w:val="0"/>
        </w:trPr>
        <w:tc>
          <w:tcPr/>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120" w:lineRule="auto"/>
              <w:ind w:left="284" w:right="282"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Policy"</w:t>
            </w:r>
          </w:p>
        </w:tc>
        <w:tc>
          <w:tcPr/>
          <w:p w:rsidR="00000000" w:rsidDel="00000000" w:rsidP="00000000" w:rsidRDefault="00000000" w:rsidRPr="00000000" w14:paraId="0000033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security policy, referred to in the Order Form, in force as at the Call-Off Start Date (a copy of which has been supplied to the Supplier), as updated from time to time and notified to the Supplier;</w:t>
            </w:r>
          </w:p>
        </w:tc>
      </w:tr>
      <w:tr>
        <w:trPr>
          <w:cantSplit w:val="0"/>
          <w:tblHeader w:val="0"/>
        </w:trPr>
        <w:tc>
          <w:tcPr/>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"Self Audit Certificate"</w:t>
            </w:r>
          </w:p>
        </w:tc>
        <w:tc>
          <w:tcPr/>
          <w:p w:rsidR="00000000" w:rsidDel="00000000" w:rsidP="00000000" w:rsidRDefault="00000000" w:rsidRPr="00000000" w14:paraId="0000034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certificate in the form as set out in Framework Schedule 8 (Self Audit Certificate);</w:t>
            </w:r>
          </w:p>
        </w:tc>
      </w:tr>
      <w:tr>
        <w:trPr>
          <w:cantSplit w:val="0"/>
          <w:tblHeader w:val="0"/>
        </w:trPr>
        <w:tc>
          <w:tcPr/>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"Serious Fraud Office"</w:t>
            </w:r>
          </w:p>
        </w:tc>
        <w:tc>
          <w:tcPr/>
          <w:p w:rsidR="00000000" w:rsidDel="00000000" w:rsidP="00000000" w:rsidRDefault="00000000" w:rsidRPr="00000000" w14:paraId="0000034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vAlign w:val="center"/>
          </w:tcPr>
          <w:p w:rsidR="00000000" w:rsidDel="00000000" w:rsidP="00000000" w:rsidRDefault="00000000" w:rsidRPr="00000000" w14:paraId="0000034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“Service Delivery Plan”</w:t>
            </w:r>
            <w:r w:rsidDel="00000000" w:rsidR="00000000" w:rsidRPr="00000000">
              <w:rPr>
                <w:rtl w:val="0"/>
              </w:rPr>
            </w:r>
          </w:p>
        </w:tc>
        <w:tc>
          <w:tcPr>
            <w:vAlign w:val="center"/>
          </w:tcPr>
          <w:p w:rsidR="00000000" w:rsidDel="00000000" w:rsidP="00000000" w:rsidRDefault="00000000" w:rsidRPr="00000000" w14:paraId="0000034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the plan to be provided by the Supplier which details how the Supplier will deliver all elements of the Services required under the Contract</w:t>
            </w:r>
            <w:r w:rsidDel="00000000" w:rsidR="00000000" w:rsidRPr="00000000">
              <w:rPr>
                <w:rtl w:val="0"/>
              </w:rPr>
            </w:r>
          </w:p>
        </w:tc>
      </w:tr>
      <w:tr>
        <w:trPr>
          <w:cantSplit w:val="0"/>
          <w:tblHeader w:val="0"/>
        </w:trPr>
        <w:tc>
          <w:tcPr/>
          <w:p w:rsidR="00000000" w:rsidDel="00000000" w:rsidP="00000000" w:rsidRDefault="00000000" w:rsidRPr="00000000" w14:paraId="0000034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“Service Delivery”</w:t>
            </w:r>
            <w:r w:rsidDel="00000000" w:rsidR="00000000" w:rsidRPr="00000000">
              <w:rPr>
                <w:rtl w:val="0"/>
              </w:rPr>
            </w:r>
          </w:p>
        </w:tc>
        <w:tc>
          <w:tcPr/>
          <w:p w:rsidR="00000000" w:rsidDel="00000000" w:rsidP="00000000" w:rsidRDefault="00000000" w:rsidRPr="00000000" w14:paraId="00000347">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act of delivering a service to customers;</w:t>
            </w:r>
            <w:r w:rsidDel="00000000" w:rsidR="00000000" w:rsidRPr="00000000">
              <w:rPr>
                <w:rtl w:val="0"/>
              </w:rPr>
            </w:r>
          </w:p>
        </w:tc>
      </w:tr>
      <w:tr>
        <w:trPr>
          <w:cantSplit w:val="0"/>
          <w:tblHeader w:val="0"/>
        </w:trPr>
        <w:tc>
          <w:tcPr/>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120" w:lineRule="auto"/>
              <w:ind w:left="284" w:right="282" w:firstLine="0"/>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“Service Level Agreement"</w:t>
            </w:r>
            <w:r w:rsidDel="00000000" w:rsidR="00000000" w:rsidRPr="00000000">
              <w:rPr>
                <w:rtl w:val="0"/>
              </w:rPr>
            </w:r>
          </w:p>
        </w:tc>
        <w:tc>
          <w:tcPr/>
          <w:p w:rsidR="00000000" w:rsidDel="00000000" w:rsidP="00000000" w:rsidRDefault="00000000" w:rsidRPr="00000000" w14:paraId="0000034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 agreement between the Supplier of a Service and its customer, which quantifies the minimum Service Levels which meets business needs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4A">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 Month"</w:t>
            </w:r>
          </w:p>
        </w:tc>
        <w:tc>
          <w:tcPr>
            <w:vAlign w:val="center"/>
          </w:tcPr>
          <w:p w:rsidR="00000000" w:rsidDel="00000000" w:rsidP="00000000" w:rsidRDefault="00000000" w:rsidRPr="00000000" w14:paraId="0000034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monthly period (or part of a Month at the start and end of the Contract Period where applicable) during which Deliverables are provided by the Supplier;</w:t>
            </w:r>
          </w:p>
        </w:tc>
      </w:tr>
      <w:tr>
        <w:trPr>
          <w:cantSplit w:val="0"/>
          <w:tblHeader w:val="0"/>
        </w:trPr>
        <w:tc>
          <w:tcPr/>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Period"</w:t>
            </w:r>
          </w:p>
        </w:tc>
        <w:tc>
          <w:tcPr/>
          <w:p w:rsidR="00000000" w:rsidDel="00000000" w:rsidP="00000000" w:rsidRDefault="00000000" w:rsidRPr="00000000" w14:paraId="0000034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34E">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"Services"</w:t>
            </w:r>
          </w:p>
        </w:tc>
        <w:tc>
          <w:tcPr/>
          <w:p w:rsidR="00000000" w:rsidDel="00000000" w:rsidP="00000000" w:rsidRDefault="00000000" w:rsidRPr="00000000" w14:paraId="0000034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services made available by the Supplier as specified in Framework Schedule 1 (Specification) and in relation to a Call-Off Contract as specified in the Order Form;</w:t>
            </w:r>
          </w:p>
        </w:tc>
      </w:tr>
      <w:tr>
        <w:trPr>
          <w:cantSplit w:val="0"/>
          <w:tblHeader w:val="0"/>
        </w:trPr>
        <w:tc>
          <w:tcPr/>
          <w:p w:rsidR="00000000" w:rsidDel="00000000" w:rsidP="00000000" w:rsidRDefault="00000000" w:rsidRPr="00000000" w14:paraId="00000350">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Requirement Filter”</w:t>
            </w:r>
          </w:p>
        </w:tc>
        <w:tc>
          <w:tcPr/>
          <w:p w:rsidR="00000000" w:rsidDel="00000000" w:rsidP="00000000" w:rsidRDefault="00000000" w:rsidRPr="00000000" w14:paraId="0000035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filters that include: Service, Estimated Contract Cost, and Geographical Boundaries that the Buyer will use to create a Supplier shortlist;</w:t>
            </w:r>
          </w:p>
        </w:tc>
      </w:tr>
      <w:tr>
        <w:trPr>
          <w:cantSplit w:val="0"/>
          <w:tblHeader w:val="0"/>
        </w:trPr>
        <w:tc>
          <w:tcPr/>
          <w:p w:rsidR="00000000" w:rsidDel="00000000" w:rsidP="00000000" w:rsidRDefault="00000000" w:rsidRPr="00000000" w14:paraId="00000352">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Transfer"</w:t>
            </w:r>
          </w:p>
        </w:tc>
        <w:tc>
          <w:tcPr/>
          <w:p w:rsidR="00000000" w:rsidDel="00000000" w:rsidP="00000000" w:rsidRDefault="00000000" w:rsidRPr="00000000" w14:paraId="0000035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transfer of the Deliverables (or any part of the Deliverables), for whatever reason, from the Supplier or any Subcontractor to a Replacement Supplier or a Replacement Subcontractor;</w:t>
            </w:r>
          </w:p>
        </w:tc>
      </w:tr>
      <w:tr>
        <w:trPr>
          <w:cantSplit w:val="0"/>
          <w:tblHeader w:val="0"/>
        </w:trPr>
        <w:tc>
          <w:tcPr/>
          <w:p w:rsidR="00000000" w:rsidDel="00000000" w:rsidP="00000000" w:rsidRDefault="00000000" w:rsidRPr="00000000" w14:paraId="0000035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highlight w:val="green"/>
              </w:rPr>
            </w:pPr>
            <w:r w:rsidDel="00000000" w:rsidR="00000000" w:rsidRPr="00000000">
              <w:rPr>
                <w:rFonts w:ascii="Arial" w:cs="Arial" w:eastAsia="Arial" w:hAnsi="Arial"/>
                <w:b w:val="1"/>
                <w:color w:val="000000"/>
                <w:sz w:val="24"/>
                <w:szCs w:val="24"/>
                <w:rtl w:val="0"/>
              </w:rPr>
              <w:t xml:space="preserve">"Service Transfer Date"</w:t>
            </w:r>
            <w:r w:rsidDel="00000000" w:rsidR="00000000" w:rsidRPr="00000000">
              <w:rPr>
                <w:rtl w:val="0"/>
              </w:rPr>
            </w:r>
          </w:p>
        </w:tc>
        <w:tc>
          <w:tcPr/>
          <w:p w:rsidR="00000000" w:rsidDel="00000000" w:rsidP="00000000" w:rsidRDefault="00000000" w:rsidRPr="00000000" w14:paraId="0000035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a Service Transfer;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“Shared Services Strategy”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7">
            <w:pPr>
              <w:spacing w:line="276" w:lineRule="auto"/>
              <w:ind w:left="284" w:right="282" w:firstLine="0"/>
              <w:rPr>
                <w:rFonts w:ascii="Arial" w:cs="Arial" w:eastAsia="Arial" w:hAnsi="Arial"/>
                <w:sz w:val="24"/>
                <w:szCs w:val="24"/>
              </w:rPr>
            </w:pPr>
            <w:r w:rsidDel="00000000" w:rsidR="00000000" w:rsidRPr="00000000">
              <w:rPr>
                <w:rFonts w:ascii="Arial" w:cs="Arial" w:eastAsia="Arial" w:hAnsi="Arial"/>
                <w:color w:val="202124"/>
                <w:sz w:val="24"/>
                <w:szCs w:val="24"/>
                <w:rtl w:val="0"/>
              </w:rPr>
              <w:t xml:space="preserve">a delivery model for the effective and efficient delivery of non-core </w:t>
            </w:r>
            <w:r w:rsidDel="00000000" w:rsidR="00000000" w:rsidRPr="00000000">
              <w:rPr>
                <w:rFonts w:ascii="Arial" w:cs="Arial" w:eastAsia="Arial" w:hAnsi="Arial"/>
                <w:b w:val="1"/>
                <w:color w:val="202124"/>
                <w:sz w:val="24"/>
                <w:szCs w:val="24"/>
                <w:rtl w:val="0"/>
              </w:rPr>
              <w:t xml:space="preserve">services</w:t>
            </w:r>
            <w:r w:rsidDel="00000000" w:rsidR="00000000" w:rsidRPr="00000000">
              <w:rPr>
                <w:rFonts w:ascii="Arial" w:cs="Arial" w:eastAsia="Arial" w:hAnsi="Arial"/>
                <w:color w:val="202124"/>
                <w:sz w:val="24"/>
                <w:szCs w:val="24"/>
                <w:rtl w:val="0"/>
              </w:rPr>
              <w:t xml:space="preserve"> to the business. It employs a specialist team, geographically unconstrained, and focuses on the requirements of the customer</w:t>
            </w:r>
            <w:r w:rsidDel="00000000" w:rsidR="00000000" w:rsidRPr="00000000">
              <w:rPr>
                <w:rtl w:val="0"/>
              </w:rPr>
            </w:r>
          </w:p>
        </w:tc>
      </w:tr>
      <w:tr>
        <w:trPr>
          <w:cantSplit w:val="0"/>
          <w:tblHeader w:val="0"/>
        </w:trPr>
        <w:tc>
          <w:tcPr/>
          <w:p w:rsidR="00000000" w:rsidDel="00000000" w:rsidP="00000000" w:rsidRDefault="00000000" w:rsidRPr="00000000" w14:paraId="0000035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"Sites"</w:t>
            </w:r>
          </w:p>
        </w:tc>
        <w:tc>
          <w:tcPr/>
          <w:p w:rsidR="00000000" w:rsidDel="00000000" w:rsidP="00000000" w:rsidRDefault="00000000" w:rsidRPr="00000000" w14:paraId="0000035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premises (including the Buyer Premises, the Supplier’s premises or third party premises) from, to or at which:</w:t>
            </w:r>
          </w:p>
          <w:p w:rsidR="00000000" w:rsidDel="00000000" w:rsidP="00000000" w:rsidRDefault="00000000" w:rsidRPr="00000000" w14:paraId="0000035A">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are (or are to be) provided; </w:t>
            </w:r>
          </w:p>
          <w:p w:rsidR="00000000" w:rsidDel="00000000" w:rsidP="00000000" w:rsidRDefault="00000000" w:rsidRPr="00000000" w14:paraId="0000035B">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manages, organises or otherwise directs the provision or the use of the Deliverables; or</w:t>
            </w:r>
          </w:p>
          <w:p w:rsidR="00000000" w:rsidDel="00000000" w:rsidP="00000000" w:rsidRDefault="00000000" w:rsidRPr="00000000" w14:paraId="0000035C">
            <w:pPr>
              <w:numPr>
                <w:ilvl w:val="1"/>
                <w:numId w:val="23"/>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5D">
            <w:pPr>
              <w:pBdr>
                <w:top w:space="0" w:sz="0" w:val="nil"/>
                <w:left w:space="0" w:sz="0" w:val="nil"/>
                <w:bottom w:space="0" w:sz="0" w:val="nil"/>
                <w:right w:space="0" w:sz="0" w:val="nil"/>
                <w:between w:space="0" w:sz="0" w:val="nil"/>
              </w:pBdr>
              <w:tabs>
                <w:tab w:val="left" w:leader="none" w:pos="-576"/>
                <w:tab w:val="left" w:leader="none" w:pos="144"/>
              </w:tabs>
              <w:spacing w:after="120" w:lineRule="auto"/>
              <w:ind w:right="28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of the Supplier Equipment or any part of the Supplier’s systems used in the performance of the Contract are</w:t>
            </w:r>
          </w:p>
          <w:p w:rsidR="00000000" w:rsidDel="00000000" w:rsidP="00000000" w:rsidRDefault="00000000" w:rsidRPr="00000000" w14:paraId="0000035E">
            <w:pPr>
              <w:pBdr>
                <w:top w:space="0" w:sz="0" w:val="nil"/>
                <w:left w:space="0" w:sz="0" w:val="nil"/>
                <w:bottom w:space="0" w:sz="0" w:val="nil"/>
                <w:right w:space="0" w:sz="0" w:val="nil"/>
                <w:between w:space="0" w:sz="0" w:val="nil"/>
              </w:pBdr>
              <w:tabs>
                <w:tab w:val="left" w:leader="none" w:pos="-576"/>
                <w:tab w:val="left" w:leader="none" w:pos="144"/>
              </w:tabs>
              <w:spacing w:after="120" w:lineRule="auto"/>
              <w:ind w:right="28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located (including but not limited to where any part of the Deliverables provided falls within Call-Off Schedule 6 (ICT Services);</w:t>
            </w:r>
          </w:p>
        </w:tc>
      </w:tr>
      <w:tr>
        <w:trPr>
          <w:cantSplit w:val="0"/>
          <w:tblHeader w:val="0"/>
        </w:trPr>
        <w:tc>
          <w:tcPr>
            <w:vAlign w:val="center"/>
          </w:tcPr>
          <w:p w:rsidR="00000000" w:rsidDel="00000000" w:rsidP="00000000" w:rsidRDefault="00000000" w:rsidRPr="00000000" w14:paraId="0000035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Small Works"</w:t>
            </w:r>
            <w:r w:rsidDel="00000000" w:rsidR="00000000" w:rsidRPr="00000000">
              <w:rPr>
                <w:rtl w:val="0"/>
              </w:rPr>
            </w:r>
          </w:p>
        </w:tc>
        <w:tc>
          <w:tcPr>
            <w:vAlign w:val="center"/>
          </w:tcPr>
          <w:p w:rsidR="00000000" w:rsidDel="00000000" w:rsidP="00000000" w:rsidRDefault="00000000" w:rsidRPr="00000000" w14:paraId="00000360">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elective works which are not Projects;</w:t>
            </w:r>
            <w:r w:rsidDel="00000000" w:rsidR="00000000" w:rsidRPr="00000000">
              <w:rPr>
                <w:rtl w:val="0"/>
              </w:rPr>
            </w:r>
          </w:p>
        </w:tc>
      </w:tr>
      <w:tr>
        <w:trPr>
          <w:cantSplit w:val="0"/>
          <w:trHeight w:val="945" w:hRule="atLeast"/>
          <w:tblHeader w:val="0"/>
        </w:trPr>
        <w:tc>
          <w:tcPr/>
          <w:p w:rsidR="00000000" w:rsidDel="00000000" w:rsidP="00000000" w:rsidRDefault="00000000" w:rsidRPr="00000000" w14:paraId="00000361">
            <w:pPr>
              <w:pBdr>
                <w:top w:space="0" w:sz="0" w:val="nil"/>
                <w:left w:space="0" w:sz="0" w:val="nil"/>
                <w:bottom w:space="0" w:sz="0" w:val="nil"/>
                <w:right w:space="0" w:sz="0" w:val="nil"/>
                <w:between w:space="0" w:sz="0" w:val="nil"/>
              </w:pBdr>
              <w:spacing w:after="120" w:lineRule="auto"/>
              <w:ind w:right="282"/>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"SME"</w:t>
            </w:r>
          </w:p>
        </w:tc>
        <w:tc>
          <w:tcPr/>
          <w:p w:rsidR="00000000" w:rsidDel="00000000" w:rsidP="00000000" w:rsidRDefault="00000000" w:rsidRPr="00000000" w14:paraId="00000362">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rHeight w:val="945" w:hRule="atLeast"/>
          <w:tblHeader w:val="0"/>
        </w:trPr>
        <w:tc>
          <w:tcPr/>
          <w:p w:rsidR="00000000" w:rsidDel="00000000" w:rsidP="00000000" w:rsidRDefault="00000000" w:rsidRPr="00000000" w14:paraId="0000036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"Special Terms"</w:t>
            </w:r>
          </w:p>
        </w:tc>
        <w:tc>
          <w:tcPr/>
          <w:p w:rsidR="00000000" w:rsidDel="00000000" w:rsidP="00000000" w:rsidRDefault="00000000" w:rsidRPr="00000000" w14:paraId="00000364">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Clauses set out in the Framework Award Form or Order Form which shall form part of the respective Contract;</w:t>
            </w:r>
          </w:p>
        </w:tc>
      </w:tr>
      <w:tr>
        <w:trPr>
          <w:cantSplit w:val="0"/>
          <w:trHeight w:val="945" w:hRule="atLeast"/>
          <w:tblHeader w:val="0"/>
        </w:trPr>
        <w:tc>
          <w:tcPr/>
          <w:p w:rsidR="00000000" w:rsidDel="00000000" w:rsidP="00000000" w:rsidRDefault="00000000" w:rsidRPr="00000000" w14:paraId="0000036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 Change in Law"</w:t>
            </w:r>
          </w:p>
        </w:tc>
        <w:tc>
          <w:tcPr/>
          <w:p w:rsidR="00000000" w:rsidDel="00000000" w:rsidP="00000000" w:rsidRDefault="00000000" w:rsidRPr="00000000" w14:paraId="00000366">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Start Date;</w:t>
            </w:r>
          </w:p>
        </w:tc>
      </w:tr>
      <w:tr>
        <w:trPr>
          <w:cantSplit w:val="0"/>
          <w:trHeight w:val="945" w:hRule="atLeast"/>
          <w:tblHeader w:val="0"/>
        </w:trPr>
        <w:tc>
          <w:tcPr/>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"Specification"</w:t>
            </w:r>
          </w:p>
        </w:tc>
        <w:tc>
          <w:tcPr/>
          <w:p w:rsidR="00000000" w:rsidDel="00000000" w:rsidP="00000000" w:rsidRDefault="00000000" w:rsidRPr="00000000" w14:paraId="00000368">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specification set out in Framework Schedule 1 (Specification), as may, in relation to a Call-Off Contract, be supplemented by the Order Form;</w:t>
            </w:r>
          </w:p>
        </w:tc>
      </w:tr>
      <w:tr>
        <w:trPr>
          <w:cantSplit w:val="0"/>
          <w:tblHeader w:val="0"/>
        </w:trPr>
        <w:tc>
          <w:tcPr/>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“Standard Service Levels”</w:t>
            </w:r>
            <w:r w:rsidDel="00000000" w:rsidR="00000000" w:rsidRPr="00000000">
              <w:rPr>
                <w:rtl w:val="0"/>
              </w:rPr>
            </w:r>
          </w:p>
        </w:tc>
        <w:tc>
          <w:tcPr/>
          <w:p w:rsidR="00000000" w:rsidDel="00000000" w:rsidP="00000000" w:rsidRDefault="00000000" w:rsidRPr="00000000" w14:paraId="0000036A">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all Service Levels other than those designated as Key Performance Indicators</w:t>
            </w:r>
            <w:r w:rsidDel="00000000" w:rsidR="00000000" w:rsidRPr="00000000">
              <w:rPr>
                <w:rtl w:val="0"/>
              </w:rPr>
            </w:r>
          </w:p>
        </w:tc>
      </w:tr>
      <w:tr>
        <w:trPr>
          <w:cantSplit w:val="0"/>
          <w:tblHeader w:val="0"/>
        </w:trPr>
        <w:tc>
          <w:tcPr/>
          <w:p w:rsidR="00000000" w:rsidDel="00000000" w:rsidP="00000000" w:rsidRDefault="00000000" w:rsidRPr="00000000" w14:paraId="0000036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"Standards"</w:t>
            </w:r>
          </w:p>
        </w:tc>
        <w:tc>
          <w:tcPr/>
          <w:p w:rsidR="00000000" w:rsidDel="00000000" w:rsidP="00000000" w:rsidRDefault="00000000" w:rsidRPr="00000000" w14:paraId="0000036C">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w:t>
            </w:r>
          </w:p>
          <w:p w:rsidR="00000000" w:rsidDel="00000000" w:rsidP="00000000" w:rsidRDefault="00000000" w:rsidRPr="00000000" w14:paraId="0000036D">
            <w:pPr>
              <w:numPr>
                <w:ilvl w:val="1"/>
                <w:numId w:val="9"/>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36E">
            <w:pPr>
              <w:numPr>
                <w:ilvl w:val="1"/>
                <w:numId w:val="9"/>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in the specification in Schedule 1 (Specification);</w:t>
            </w:r>
          </w:p>
          <w:p w:rsidR="00000000" w:rsidDel="00000000" w:rsidP="00000000" w:rsidRDefault="00000000" w:rsidRPr="00000000" w14:paraId="0000036F">
            <w:pPr>
              <w:numPr>
                <w:ilvl w:val="1"/>
                <w:numId w:val="9"/>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by the Buyer in the Order Form or agreed between the Parties from time to time;</w:t>
            </w:r>
          </w:p>
          <w:p w:rsidR="00000000" w:rsidDel="00000000" w:rsidP="00000000" w:rsidRDefault="00000000" w:rsidRPr="00000000" w14:paraId="00000370">
            <w:pPr>
              <w:numPr>
                <w:ilvl w:val="1"/>
                <w:numId w:val="9"/>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Government codes of practice and guidance applicable from time to time;</w:t>
            </w:r>
          </w:p>
        </w:tc>
      </w:tr>
      <w:tr>
        <w:trPr>
          <w:cantSplit w:val="0"/>
          <w:tblHeader w:val="0"/>
        </w:trPr>
        <w:tc>
          <w:tcPr>
            <w:vAlign w:val="center"/>
          </w:tcPr>
          <w:p w:rsidR="00000000" w:rsidDel="00000000" w:rsidP="00000000" w:rsidRDefault="00000000" w:rsidRPr="00000000" w14:paraId="0000037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“Standard Service”</w:t>
            </w:r>
            <w:r w:rsidDel="00000000" w:rsidR="00000000" w:rsidRPr="00000000">
              <w:rPr>
                <w:rtl w:val="0"/>
              </w:rPr>
            </w:r>
          </w:p>
        </w:tc>
        <w:tc>
          <w:tcPr>
            <w:vAlign w:val="center"/>
          </w:tcPr>
          <w:p w:rsidR="00000000" w:rsidDel="00000000" w:rsidP="00000000" w:rsidRDefault="00000000" w:rsidRPr="00000000" w14:paraId="00000372">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delivery of the service to the defined standard as per Framework Schedule 1 – Specification.</w:t>
            </w:r>
            <w:r w:rsidDel="00000000" w:rsidR="00000000" w:rsidRPr="00000000">
              <w:rPr>
                <w:rtl w:val="0"/>
              </w:rPr>
            </w:r>
          </w:p>
        </w:tc>
      </w:tr>
      <w:tr>
        <w:trPr>
          <w:cantSplit w:val="0"/>
          <w:tblHeader w:val="0"/>
        </w:trPr>
        <w:tc>
          <w:tcPr/>
          <w:p w:rsidR="00000000" w:rsidDel="00000000" w:rsidP="00000000" w:rsidRDefault="00000000" w:rsidRPr="00000000" w14:paraId="0000037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"Start Date"</w:t>
            </w:r>
          </w:p>
        </w:tc>
        <w:tc>
          <w:tcPr/>
          <w:p w:rsidR="00000000" w:rsidDel="00000000" w:rsidP="00000000" w:rsidRDefault="00000000" w:rsidRPr="00000000" w14:paraId="00000374">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case of the Framework Contract, the date specified on the Framework Award Form, and in the case of a Call-Off Contract, the date specified in the Order Form;</w:t>
            </w:r>
          </w:p>
        </w:tc>
      </w:tr>
      <w:tr>
        <w:trPr>
          <w:cantSplit w:val="0"/>
          <w:tblHeader w:val="0"/>
        </w:trPr>
        <w:tc>
          <w:tcPr/>
          <w:p w:rsidR="00000000" w:rsidDel="00000000" w:rsidP="00000000" w:rsidRDefault="00000000" w:rsidRPr="00000000" w14:paraId="00000375">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"Statement of Requirements"</w:t>
            </w:r>
          </w:p>
        </w:tc>
        <w:tc>
          <w:tcPr/>
          <w:p w:rsidR="00000000" w:rsidDel="00000000" w:rsidP="00000000" w:rsidRDefault="00000000" w:rsidRPr="00000000" w14:paraId="00000376">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issued by the Buyer detailing its requirements in respect of Deliverables issued in accordance with the Call-Off Procedure;</w:t>
            </w:r>
          </w:p>
        </w:tc>
      </w:tr>
      <w:tr>
        <w:trPr>
          <w:cantSplit w:val="0"/>
          <w:tblHeader w:val="0"/>
        </w:trPr>
        <w:tc>
          <w:tcPr/>
          <w:p w:rsidR="00000000" w:rsidDel="00000000" w:rsidP="00000000" w:rsidRDefault="00000000" w:rsidRPr="00000000" w14:paraId="0000037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“Stock and Asset Management Plan”</w:t>
            </w:r>
            <w:r w:rsidDel="00000000" w:rsidR="00000000" w:rsidRPr="00000000">
              <w:rPr>
                <w:rtl w:val="0"/>
              </w:rPr>
            </w:r>
          </w:p>
        </w:tc>
        <w:tc>
          <w:tcPr/>
          <w:p w:rsidR="00000000" w:rsidDel="00000000" w:rsidP="00000000" w:rsidRDefault="00000000" w:rsidRPr="00000000" w14:paraId="00000378">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given to it in Paragraph 14.9 of Framework Schedule 1 - Specification, Part B Contract Management</w:t>
            </w:r>
            <w:r w:rsidDel="00000000" w:rsidR="00000000" w:rsidRPr="00000000">
              <w:rPr>
                <w:rtl w:val="0"/>
              </w:rPr>
            </w:r>
          </w:p>
        </w:tc>
      </w:tr>
      <w:tr>
        <w:trPr>
          <w:cantSplit w:val="0"/>
          <w:tblHeader w:val="0"/>
        </w:trPr>
        <w:tc>
          <w:tcPr/>
          <w:p w:rsidR="00000000" w:rsidDel="00000000" w:rsidP="00000000" w:rsidRDefault="00000000" w:rsidRPr="00000000" w14:paraId="0000037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"Storage Media"</w:t>
            </w:r>
          </w:p>
        </w:tc>
        <w:tc>
          <w:tcPr/>
          <w:p w:rsidR="00000000" w:rsidDel="00000000" w:rsidP="00000000" w:rsidRDefault="00000000" w:rsidRPr="00000000" w14:paraId="0000037A">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 of any device that is capable of storing and retrieving data; </w:t>
            </w:r>
          </w:p>
        </w:tc>
      </w:tr>
      <w:tr>
        <w:trPr>
          <w:cantSplit w:val="0"/>
          <w:tblHeader w:val="0"/>
        </w:trPr>
        <w:tc>
          <w:tcPr/>
          <w:p w:rsidR="00000000" w:rsidDel="00000000" w:rsidP="00000000" w:rsidRDefault="00000000" w:rsidRPr="00000000" w14:paraId="0000037B">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w:t>
            </w:r>
          </w:p>
        </w:tc>
        <w:tc>
          <w:tcPr/>
          <w:p w:rsidR="00000000" w:rsidDel="00000000" w:rsidP="00000000" w:rsidRDefault="00000000" w:rsidRPr="00000000" w14:paraId="0000037C">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37D">
            <w:pPr>
              <w:numPr>
                <w:ilvl w:val="0"/>
                <w:numId w:val="10"/>
              </w:numPr>
              <w:pBdr>
                <w:top w:space="0" w:sz="0" w:val="nil"/>
                <w:left w:space="0" w:sz="0" w:val="nil"/>
                <w:bottom w:space="0" w:sz="0" w:val="nil"/>
                <w:right w:space="0" w:sz="0" w:val="nil"/>
                <w:between w:space="0" w:sz="0" w:val="nil"/>
              </w:pBdr>
              <w:tabs>
                <w:tab w:val="left" w:leader="none" w:pos="-179"/>
              </w:tabs>
              <w:spacing w:after="120" w:line="276"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the Deliverables (or any part of them);</w:t>
            </w:r>
          </w:p>
          <w:p w:rsidR="00000000" w:rsidDel="00000000" w:rsidP="00000000" w:rsidRDefault="00000000" w:rsidRPr="00000000" w14:paraId="0000037E">
            <w:pPr>
              <w:numPr>
                <w:ilvl w:val="0"/>
                <w:numId w:val="10"/>
              </w:numPr>
              <w:pBdr>
                <w:top w:space="0" w:sz="0" w:val="nil"/>
                <w:left w:space="0" w:sz="0" w:val="nil"/>
                <w:bottom w:space="0" w:sz="0" w:val="nil"/>
                <w:right w:space="0" w:sz="0" w:val="nil"/>
                <w:between w:space="0" w:sz="0" w:val="nil"/>
              </w:pBdr>
              <w:tabs>
                <w:tab w:val="left" w:leader="none" w:pos="-179"/>
              </w:tabs>
              <w:spacing w:after="120" w:line="276"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facilities or services necessary for the provision of the Deliverables (or any part of them); and/or</w:t>
            </w:r>
          </w:p>
          <w:p w:rsidR="00000000" w:rsidDel="00000000" w:rsidP="00000000" w:rsidRDefault="00000000" w:rsidRPr="00000000" w14:paraId="0000037F">
            <w:pPr>
              <w:numPr>
                <w:ilvl w:val="0"/>
                <w:numId w:val="10"/>
              </w:numPr>
              <w:pBdr>
                <w:top w:space="0" w:sz="0" w:val="nil"/>
                <w:left w:space="0" w:sz="0" w:val="nil"/>
                <w:bottom w:space="0" w:sz="0" w:val="nil"/>
                <w:right w:space="0" w:sz="0" w:val="nil"/>
                <w:between w:space="0" w:sz="0" w:val="nil"/>
              </w:pBdr>
              <w:tabs>
                <w:tab w:val="left" w:leader="none" w:pos="-179"/>
              </w:tabs>
              <w:spacing w:after="120" w:line="276"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responsible for the management, direction or control of the provision of the Deliverables (or any part of them);</w:t>
            </w:r>
          </w:p>
        </w:tc>
      </w:tr>
      <w:tr>
        <w:trPr>
          <w:cantSplit w:val="0"/>
          <w:tblHeader w:val="0"/>
        </w:trPr>
        <w:tc>
          <w:tcPr/>
          <w:p w:rsidR="00000000" w:rsidDel="00000000" w:rsidP="00000000" w:rsidRDefault="00000000" w:rsidRPr="00000000" w14:paraId="0000038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"Subcontractor"</w:t>
            </w:r>
          </w:p>
        </w:tc>
        <w:tc>
          <w:tcPr/>
          <w:p w:rsidR="00000000" w:rsidDel="00000000" w:rsidP="00000000" w:rsidRDefault="00000000" w:rsidRPr="00000000" w14:paraId="0000038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382">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“Subject Access Request”</w:t>
            </w:r>
            <w:r w:rsidDel="00000000" w:rsidR="00000000" w:rsidRPr="00000000">
              <w:rPr>
                <w:rtl w:val="0"/>
              </w:rPr>
            </w:r>
          </w:p>
        </w:tc>
        <w:tc>
          <w:tcPr/>
          <w:p w:rsidR="00000000" w:rsidDel="00000000" w:rsidP="00000000" w:rsidRDefault="00000000" w:rsidRPr="00000000" w14:paraId="00000383">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written request to a company or organisation asking for access to the personal information it holds on you;</w:t>
            </w:r>
            <w:r w:rsidDel="00000000" w:rsidR="00000000" w:rsidRPr="00000000">
              <w:rPr>
                <w:rtl w:val="0"/>
              </w:rPr>
            </w:r>
          </w:p>
        </w:tc>
      </w:tr>
      <w:tr>
        <w:trPr>
          <w:cantSplit w:val="0"/>
          <w:tblHeader w:val="0"/>
        </w:trPr>
        <w:tc>
          <w:tcPr/>
          <w:p w:rsidR="00000000" w:rsidDel="00000000" w:rsidP="00000000" w:rsidRDefault="00000000" w:rsidRPr="00000000" w14:paraId="00000384">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"Subprocessor"</w:t>
            </w:r>
          </w:p>
        </w:tc>
        <w:tc>
          <w:tcPr/>
          <w:p w:rsidR="00000000" w:rsidDel="00000000" w:rsidP="00000000" w:rsidRDefault="00000000" w:rsidRPr="00000000" w14:paraId="0000038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38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“Subsidiary Undertaking”</w:t>
            </w:r>
          </w:p>
        </w:tc>
        <w:tc>
          <w:tcPr/>
          <w:p w:rsidR="00000000" w:rsidDel="00000000" w:rsidP="00000000" w:rsidRDefault="00000000" w:rsidRPr="00000000" w14:paraId="00000387">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set out in section 1162 of the Companies Act 2006;</w:t>
            </w:r>
            <w:r w:rsidDel="00000000" w:rsidR="00000000" w:rsidRPr="00000000">
              <w:rPr>
                <w:rtl w:val="0"/>
              </w:rPr>
            </w:r>
          </w:p>
        </w:tc>
      </w:tr>
      <w:tr>
        <w:trPr>
          <w:cantSplit w:val="0"/>
          <w:tblHeader w:val="0"/>
        </w:trPr>
        <w:tc>
          <w:tcPr/>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Group”</w:t>
            </w:r>
          </w:p>
        </w:tc>
        <w:tc>
          <w:tcPr/>
          <w:p w:rsidR="00000000" w:rsidDel="00000000" w:rsidP="00000000" w:rsidRDefault="00000000" w:rsidRPr="00000000" w14:paraId="0000038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the Supplier, its Dependent Parent Undertakings and all Subsidiary Undertakings and Associates of such Dependent Parent Undertakings; </w:t>
            </w:r>
          </w:p>
        </w:tc>
      </w:tr>
      <w:tr>
        <w:trPr>
          <w:cantSplit w:val="0"/>
          <w:tblHeader w:val="0"/>
        </w:trPr>
        <w:tc>
          <w:tcPr/>
          <w:p w:rsidR="00000000" w:rsidDel="00000000" w:rsidP="00000000" w:rsidRDefault="00000000" w:rsidRPr="00000000" w14:paraId="0000038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p w:rsidR="00000000" w:rsidDel="00000000" w:rsidP="00000000" w:rsidRDefault="00000000" w:rsidRPr="00000000" w14:paraId="0000038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firm or company identified in the Framework Award Form;</w:t>
            </w:r>
          </w:p>
        </w:tc>
      </w:tr>
      <w:tr>
        <w:trPr>
          <w:cantSplit w:val="0"/>
          <w:tblHeader w:val="0"/>
        </w:trPr>
        <w:tc>
          <w:tcPr/>
          <w:p w:rsidR="00000000" w:rsidDel="00000000" w:rsidP="00000000" w:rsidRDefault="00000000" w:rsidRPr="00000000" w14:paraId="0000038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Assets"</w:t>
            </w:r>
          </w:p>
        </w:tc>
        <w:tc>
          <w:tcPr/>
          <w:p w:rsidR="00000000" w:rsidDel="00000000" w:rsidP="00000000" w:rsidRDefault="00000000" w:rsidRPr="00000000" w14:paraId="0000038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assets and rights used by the Supplier to provide the Deliverables in accordance with the Call-Off Contract but excluding the Buyer Assets;</w:t>
            </w:r>
          </w:p>
        </w:tc>
      </w:tr>
      <w:tr>
        <w:trPr>
          <w:cantSplit w:val="0"/>
          <w:tblHeader w:val="0"/>
        </w:trPr>
        <w:tc>
          <w:tcPr/>
          <w:p w:rsidR="00000000" w:rsidDel="00000000" w:rsidP="00000000" w:rsidRDefault="00000000" w:rsidRPr="00000000" w14:paraId="0000038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Authorised Representative"</w:t>
            </w:r>
          </w:p>
        </w:tc>
        <w:tc>
          <w:tcPr/>
          <w:p w:rsidR="00000000" w:rsidDel="00000000" w:rsidP="00000000" w:rsidRDefault="00000000" w:rsidRPr="00000000" w14:paraId="0000038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Supplier named in the Framework Award Form, or later defined in a Call-Off Contract; </w:t>
            </w:r>
          </w:p>
        </w:tc>
      </w:tr>
      <w:tr>
        <w:trPr>
          <w:cantSplit w:val="0"/>
          <w:tblHeader w:val="0"/>
        </w:trPr>
        <w:tc>
          <w:tcPr/>
          <w:p w:rsidR="00000000" w:rsidDel="00000000" w:rsidP="00000000" w:rsidRDefault="00000000" w:rsidRPr="00000000" w14:paraId="0000039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Confidential Information"</w:t>
            </w:r>
          </w:p>
        </w:tc>
        <w:tc>
          <w:tcPr/>
          <w:p w:rsidR="00000000" w:rsidDel="00000000" w:rsidP="00000000" w:rsidRDefault="00000000" w:rsidRPr="00000000" w14:paraId="00000391">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284" w:right="282"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92">
            <w:pPr>
              <w:numPr>
                <w:ilvl w:val="0"/>
                <w:numId w:val="8"/>
              </w:numPr>
              <w:pBdr>
                <w:top w:space="0" w:sz="0" w:val="nil"/>
                <w:left w:space="0" w:sz="0" w:val="nil"/>
                <w:bottom w:space="0" w:sz="0" w:val="nil"/>
                <w:right w:space="0" w:sz="0" w:val="nil"/>
                <w:between w:space="0" w:sz="0" w:val="nil"/>
              </w:pBdr>
              <w:tabs>
                <w:tab w:val="left" w:leader="none" w:pos="-576"/>
                <w:tab w:val="left" w:leader="none" w:pos="144"/>
              </w:tabs>
              <w:spacing w:after="120" w:line="276"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however it is conveyed, that relates to the business, affairs, developments, IPR of the Supplier (including the Supplier Existing IPR) trade secrets, Know-How, and/or personnel of the Supplier; 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rsidR="00000000" w:rsidDel="00000000" w:rsidP="00000000" w:rsidRDefault="00000000" w:rsidRPr="00000000" w14:paraId="00000393">
            <w:pPr>
              <w:numPr>
                <w:ilvl w:val="0"/>
                <w:numId w:val="8"/>
              </w:numPr>
              <w:pBdr>
                <w:top w:space="0" w:sz="0" w:val="nil"/>
                <w:left w:space="0" w:sz="0" w:val="nil"/>
                <w:bottom w:space="0" w:sz="0" w:val="nil"/>
                <w:right w:space="0" w:sz="0" w:val="nil"/>
                <w:between w:space="0" w:sz="0" w:val="nil"/>
              </w:pBdr>
              <w:tabs>
                <w:tab w:val="left" w:leader="none" w:pos="-576"/>
                <w:tab w:val="left" w:leader="none" w:pos="144"/>
              </w:tabs>
              <w:spacing w:after="120" w:line="276"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(a) and (b) above;</w:t>
            </w:r>
          </w:p>
        </w:tc>
      </w:tr>
      <w:tr>
        <w:trPr>
          <w:cantSplit w:val="0"/>
          <w:tblHeader w:val="0"/>
        </w:trPr>
        <w:tc>
          <w:tcPr/>
          <w:p w:rsidR="00000000" w:rsidDel="00000000" w:rsidP="00000000" w:rsidRDefault="00000000" w:rsidRPr="00000000" w14:paraId="00000394">
            <w:pPr>
              <w:pBdr>
                <w:top w:space="0" w:sz="0" w:val="nil"/>
                <w:left w:space="0" w:sz="0" w:val="nil"/>
                <w:bottom w:space="0" w:sz="0" w:val="nil"/>
                <w:right w:space="0" w:sz="0" w:val="nil"/>
                <w:between w:space="0" w:sz="0" w:val="nil"/>
              </w:pBdr>
              <w:tabs>
                <w:tab w:val="left" w:leader="none" w:pos="1134"/>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Contract Manager</w:t>
            </w:r>
            <w:r w:rsidDel="00000000" w:rsidR="00000000" w:rsidRPr="00000000">
              <w:rPr>
                <w:rFonts w:ascii="Arial" w:cs="Arial" w:eastAsia="Arial" w:hAnsi="Arial"/>
                <w:b w:val="1"/>
                <w:sz w:val="24"/>
                <w:szCs w:val="24"/>
                <w:rtl w:val="0"/>
              </w:rPr>
              <w:t xml:space="preserve">”</w:t>
            </w:r>
            <w:r w:rsidDel="00000000" w:rsidR="00000000" w:rsidRPr="00000000">
              <w:rPr>
                <w:rtl w:val="0"/>
              </w:rPr>
            </w:r>
          </w:p>
        </w:tc>
        <w:tc>
          <w:tcPr/>
          <w:p w:rsidR="00000000" w:rsidDel="00000000" w:rsidP="00000000" w:rsidRDefault="00000000" w:rsidRPr="00000000" w14:paraId="00000395">
            <w:pPr>
              <w:pBdr>
                <w:top w:space="0" w:sz="0" w:val="nil"/>
                <w:left w:space="0" w:sz="0" w:val="nil"/>
                <w:bottom w:space="0" w:sz="0" w:val="nil"/>
                <w:right w:space="0" w:sz="0" w:val="nil"/>
                <w:between w:space="0" w:sz="0" w:val="nil"/>
              </w:pBdr>
              <w:tabs>
                <w:tab w:val="left" w:leader="none" w:pos="1134"/>
              </w:tabs>
              <w:spacing w:after="120" w:before="120" w:lineRule="auto"/>
              <w:ind w:left="284" w:right="282"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person identified in the Order Form appointed by the Supplier to oversee the operation of the Call-Off Contract and any alternative person whom the Supplier intends to appoint to the role, provided that the Supplier informs the Buyer prior to the appointment;</w:t>
            </w:r>
            <w:r w:rsidDel="00000000" w:rsidR="00000000" w:rsidRPr="00000000">
              <w:rPr>
                <w:rtl w:val="0"/>
              </w:rPr>
            </w:r>
          </w:p>
        </w:tc>
      </w:tr>
      <w:tr>
        <w:trPr>
          <w:cantSplit w:val="0"/>
          <w:tblHeader w:val="0"/>
        </w:trPr>
        <w:tc>
          <w:tcPr/>
          <w:p w:rsidR="00000000" w:rsidDel="00000000" w:rsidP="00000000" w:rsidRDefault="00000000" w:rsidRPr="00000000" w14:paraId="0000039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Equipment"</w:t>
            </w:r>
          </w:p>
        </w:tc>
        <w:tc>
          <w:tcPr/>
          <w:p w:rsidR="00000000" w:rsidDel="00000000" w:rsidP="00000000" w:rsidRDefault="00000000" w:rsidRPr="00000000" w14:paraId="00000397">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this Call-Off Contract;</w:t>
            </w:r>
          </w:p>
        </w:tc>
      </w:tr>
      <w:tr>
        <w:trPr>
          <w:cantSplit w:val="0"/>
          <w:tblHeader w:val="0"/>
        </w:trPr>
        <w:tc>
          <w:tcPr/>
          <w:p w:rsidR="00000000" w:rsidDel="00000000" w:rsidP="00000000" w:rsidRDefault="00000000" w:rsidRPr="00000000" w14:paraId="00000398">
            <w:pPr>
              <w:pBdr>
                <w:top w:space="0" w:sz="0" w:val="nil"/>
                <w:left w:space="0" w:sz="0" w:val="nil"/>
                <w:bottom w:space="0" w:sz="0" w:val="nil"/>
                <w:right w:space="0" w:sz="0" w:val="nil"/>
                <w:between w:space="0" w:sz="0" w:val="nil"/>
              </w:pBdr>
              <w:spacing w:after="120" w:lineRule="auto"/>
              <w:ind w:left="284" w:right="282" w:firstLine="0"/>
              <w:rPr>
                <w:rFonts w:ascii="Arial" w:cs="Arial" w:eastAsia="Arial" w:hAnsi="Arial"/>
                <w:b w:val="1"/>
                <w:color w:val="000000"/>
                <w:sz w:val="24"/>
                <w:szCs w:val="24"/>
              </w:rPr>
            </w:pPr>
            <w:bookmarkStart w:colFirst="0" w:colLast="0" w:name="_heading=h.3rdcrjn" w:id="9"/>
            <w:bookmarkEnd w:id="9"/>
            <w:r w:rsidDel="00000000" w:rsidR="00000000" w:rsidRPr="00000000">
              <w:rPr>
                <w:rFonts w:ascii="Arial" w:cs="Arial" w:eastAsia="Arial" w:hAnsi="Arial"/>
                <w:b w:val="1"/>
                <w:color w:val="000000"/>
                <w:sz w:val="24"/>
                <w:szCs w:val="24"/>
                <w:rtl w:val="0"/>
              </w:rPr>
              <w:t xml:space="preserve">"Supplier Marketing Contact"</w:t>
            </w:r>
          </w:p>
        </w:tc>
        <w:tc>
          <w:tcPr/>
          <w:p w:rsidR="00000000" w:rsidDel="00000000" w:rsidP="00000000" w:rsidRDefault="00000000" w:rsidRPr="00000000" w14:paraId="0000039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be the person identified in the Framework Award Form;</w:t>
            </w:r>
          </w:p>
        </w:tc>
      </w:tr>
      <w:tr>
        <w:trPr>
          <w:cantSplit w:val="0"/>
          <w:tblHeader w:val="0"/>
        </w:trPr>
        <w:tc>
          <w:tcPr/>
          <w:p w:rsidR="00000000" w:rsidDel="00000000" w:rsidP="00000000" w:rsidRDefault="00000000" w:rsidRPr="00000000" w14:paraId="0000039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Non-Performance"</w:t>
            </w:r>
          </w:p>
        </w:tc>
        <w:tc>
          <w:tcPr/>
          <w:p w:rsidR="00000000" w:rsidDel="00000000" w:rsidP="00000000" w:rsidRDefault="00000000" w:rsidRPr="00000000" w14:paraId="0000039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failed to:</w:t>
            </w:r>
          </w:p>
          <w:p w:rsidR="00000000" w:rsidDel="00000000" w:rsidP="00000000" w:rsidRDefault="00000000" w:rsidRPr="00000000" w14:paraId="0000039C">
            <w:pPr>
              <w:numPr>
                <w:ilvl w:val="1"/>
                <w:numId w:val="24"/>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sz w:val="24"/>
                <w:szCs w:val="24"/>
              </w:rPr>
            </w:pPr>
            <w:r w:rsidDel="00000000" w:rsidR="00000000" w:rsidRPr="00000000">
              <w:rPr>
                <w:rFonts w:ascii="Arial" w:cs="Arial" w:eastAsia="Arial" w:hAnsi="Arial"/>
                <w:color w:val="000000"/>
                <w:sz w:val="24"/>
                <w:szCs w:val="24"/>
                <w:rtl w:val="0"/>
              </w:rPr>
              <w:t xml:space="preserve">Achieve a Milestone by its Milestone Date;</w:t>
            </w:r>
            <w:r w:rsidDel="00000000" w:rsidR="00000000" w:rsidRPr="00000000">
              <w:rPr>
                <w:rtl w:val="0"/>
              </w:rPr>
            </w:r>
          </w:p>
          <w:p w:rsidR="00000000" w:rsidDel="00000000" w:rsidP="00000000" w:rsidRDefault="00000000" w:rsidRPr="00000000" w14:paraId="0000039D">
            <w:pPr>
              <w:numPr>
                <w:ilvl w:val="1"/>
                <w:numId w:val="24"/>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sz w:val="24"/>
                <w:szCs w:val="24"/>
              </w:rPr>
            </w:pPr>
            <w:r w:rsidDel="00000000" w:rsidR="00000000" w:rsidRPr="00000000">
              <w:rPr>
                <w:rFonts w:ascii="Arial" w:cs="Arial" w:eastAsia="Arial" w:hAnsi="Arial"/>
                <w:color w:val="000000"/>
                <w:sz w:val="24"/>
                <w:szCs w:val="24"/>
                <w:rtl w:val="0"/>
              </w:rPr>
              <w:t xml:space="preserve">provide the Goods and/or Services in accordance with the Service Levels ; and/or</w:t>
            </w:r>
            <w:r w:rsidDel="00000000" w:rsidR="00000000" w:rsidRPr="00000000">
              <w:rPr>
                <w:rtl w:val="0"/>
              </w:rPr>
            </w:r>
          </w:p>
          <w:p w:rsidR="00000000" w:rsidDel="00000000" w:rsidP="00000000" w:rsidRDefault="00000000" w:rsidRPr="00000000" w14:paraId="0000039E">
            <w:pPr>
              <w:numPr>
                <w:ilvl w:val="1"/>
                <w:numId w:val="24"/>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sz w:val="24"/>
                <w:szCs w:val="24"/>
              </w:rPr>
            </w:pPr>
            <w:r w:rsidDel="00000000" w:rsidR="00000000" w:rsidRPr="00000000">
              <w:rPr>
                <w:rFonts w:ascii="Arial" w:cs="Arial" w:eastAsia="Arial" w:hAnsi="Arial"/>
                <w:color w:val="000000"/>
                <w:sz w:val="24"/>
                <w:szCs w:val="24"/>
                <w:rtl w:val="0"/>
              </w:rPr>
              <w:t xml:space="preserve">comply with an obligation under a Contract;</w:t>
            </w:r>
            <w:r w:rsidDel="00000000" w:rsidR="00000000" w:rsidRPr="00000000">
              <w:rPr>
                <w:rtl w:val="0"/>
              </w:rPr>
            </w:r>
          </w:p>
        </w:tc>
      </w:tr>
      <w:tr>
        <w:trPr>
          <w:cantSplit w:val="0"/>
          <w:tblHeader w:val="0"/>
        </w:trPr>
        <w:tc>
          <w:tcPr/>
          <w:p w:rsidR="00000000" w:rsidDel="00000000" w:rsidP="00000000" w:rsidRDefault="00000000" w:rsidRPr="00000000" w14:paraId="0000039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w:t>
            </w:r>
          </w:p>
        </w:tc>
        <w:tc>
          <w:tcPr/>
          <w:p w:rsidR="00000000" w:rsidDel="00000000" w:rsidP="00000000" w:rsidRDefault="00000000" w:rsidRPr="00000000" w14:paraId="000003A0">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the difference between the total Charges (in nominal cash flow terms but excluding any Deductions and total Costs (in nominal cash flow terms) in respect of a Call-Off Contract for the relevant period;</w:t>
            </w:r>
          </w:p>
        </w:tc>
      </w:tr>
      <w:tr>
        <w:trPr>
          <w:cantSplit w:val="0"/>
          <w:tblHeader w:val="0"/>
        </w:trPr>
        <w:tc>
          <w:tcPr/>
          <w:p w:rsidR="00000000" w:rsidDel="00000000" w:rsidP="00000000" w:rsidRDefault="00000000" w:rsidRPr="00000000" w14:paraId="000003A1">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 Margin"</w:t>
            </w:r>
          </w:p>
        </w:tc>
        <w:tc>
          <w:tcPr/>
          <w:p w:rsidR="00000000" w:rsidDel="00000000" w:rsidP="00000000" w:rsidRDefault="00000000" w:rsidRPr="00000000" w14:paraId="000003A2">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3A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Staff"</w:t>
            </w:r>
          </w:p>
        </w:tc>
        <w:tc>
          <w:tcPr/>
          <w:p w:rsidR="00000000" w:rsidDel="00000000" w:rsidP="00000000" w:rsidRDefault="00000000" w:rsidRPr="00000000" w14:paraId="000003A4">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contractors of the Supplier and/or of any Subcontractor engaged in the performance of the Supplier’s obligations under a Contract;</w:t>
            </w:r>
          </w:p>
        </w:tc>
      </w:tr>
      <w:tr>
        <w:trPr>
          <w:cantSplit w:val="0"/>
          <w:tblHeader w:val="0"/>
        </w:trPr>
        <w:tc>
          <w:tcPr/>
          <w:p w:rsidR="00000000" w:rsidDel="00000000" w:rsidP="00000000" w:rsidRDefault="00000000" w:rsidRPr="00000000" w14:paraId="000003A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“Supply Chain Management”</w:t>
            </w:r>
            <w:r w:rsidDel="00000000" w:rsidR="00000000" w:rsidRPr="00000000">
              <w:rPr>
                <w:rtl w:val="0"/>
              </w:rPr>
            </w:r>
          </w:p>
        </w:tc>
        <w:tc>
          <w:tcPr/>
          <w:p w:rsidR="00000000" w:rsidDel="00000000" w:rsidP="00000000" w:rsidRDefault="00000000" w:rsidRPr="00000000" w14:paraId="000003A6">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202124"/>
                <w:sz w:val="24"/>
                <w:szCs w:val="24"/>
                <w:highlight w:val="white"/>
                <w:rtl w:val="0"/>
              </w:rPr>
              <w:t xml:space="preserve">is the handling of the entire production flow of a good or service to maximize quality, delivery, customer experience and cost-effectiveness;</w:t>
            </w:r>
            <w:r w:rsidDel="00000000" w:rsidR="00000000" w:rsidRPr="00000000">
              <w:rPr>
                <w:rtl w:val="0"/>
              </w:rPr>
            </w:r>
          </w:p>
        </w:tc>
      </w:tr>
      <w:tr>
        <w:trPr>
          <w:cantSplit w:val="0"/>
          <w:tblHeader w:val="0"/>
        </w:trPr>
        <w:tc>
          <w:tcPr/>
          <w:p w:rsidR="00000000" w:rsidDel="00000000" w:rsidP="00000000" w:rsidRDefault="00000000" w:rsidRPr="00000000" w14:paraId="000003A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"Supporting Documentation"</w:t>
            </w:r>
          </w:p>
        </w:tc>
        <w:tc>
          <w:tcPr/>
          <w:p w:rsidR="00000000" w:rsidDel="00000000" w:rsidP="00000000" w:rsidRDefault="00000000" w:rsidRPr="00000000" w14:paraId="000003A8">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assess whether the Charges, Reimbursable Expenses and other sums due from the Buyer under the Call-Off Contract detailed in the information are properly payable;</w:t>
            </w:r>
          </w:p>
        </w:tc>
      </w:tr>
      <w:tr>
        <w:trPr>
          <w:cantSplit w:val="0"/>
          <w:tblHeader w:val="0"/>
        </w:trPr>
        <w:tc>
          <w:tcPr>
            <w:vAlign w:val="center"/>
          </w:tcPr>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"Target Cost Pricing Matrix"</w:t>
            </w:r>
            <w:r w:rsidDel="00000000" w:rsidR="00000000" w:rsidRPr="00000000">
              <w:rPr>
                <w:rtl w:val="0"/>
              </w:rPr>
            </w:r>
          </w:p>
        </w:tc>
        <w:tc>
          <w:tcPr>
            <w:vAlign w:val="center"/>
          </w:tcPr>
          <w:p w:rsidR="00000000" w:rsidDel="00000000" w:rsidP="00000000" w:rsidRDefault="00000000" w:rsidRPr="00000000" w14:paraId="000003AA">
            <w:pPr>
              <w:pBdr>
                <w:top w:space="0" w:sz="0" w:val="nil"/>
                <w:left w:space="0" w:sz="0" w:val="nil"/>
                <w:bottom w:space="0" w:sz="0" w:val="nil"/>
                <w:right w:space="0" w:sz="0" w:val="nil"/>
                <w:between w:space="0" w:sz="0" w:val="nil"/>
              </w:pBdr>
              <w:tabs>
                <w:tab w:val="left" w:leader="none" w:pos="-179"/>
              </w:tabs>
              <w:spacing w:after="120" w:lineRule="auto"/>
              <w:ind w:left="284" w:right="282"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spreadsheet setting out details of the Target Cost Charges which is set out in the Order Form and will be provided by the Buyer at Further Competition;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A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"Target Costs"</w:t>
            </w:r>
            <w:r w:rsidDel="00000000" w:rsidR="00000000" w:rsidRPr="00000000">
              <w:rPr>
                <w:rtl w:val="0"/>
              </w:rPr>
            </w:r>
          </w:p>
        </w:tc>
        <w:tc>
          <w:tcPr>
            <w:vAlign w:val="center"/>
          </w:tcPr>
          <w:p w:rsidR="00000000" w:rsidDel="00000000" w:rsidP="00000000" w:rsidRDefault="00000000" w:rsidRPr="00000000" w14:paraId="000003A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those costs which are recoverable in accordance with this Call-Off Contract where the target cost pricing option is selected in the Order Form;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A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"Target Price"</w:t>
            </w:r>
            <w:r w:rsidDel="00000000" w:rsidR="00000000" w:rsidRPr="00000000">
              <w:rPr>
                <w:rtl w:val="0"/>
              </w:rPr>
            </w:r>
          </w:p>
        </w:tc>
        <w:tc>
          <w:tcPr>
            <w:vAlign w:val="center"/>
          </w:tcPr>
          <w:p w:rsidR="00000000" w:rsidDel="00000000" w:rsidP="00000000" w:rsidRDefault="00000000" w:rsidRPr="00000000" w14:paraId="000003A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the price which is payable where the target cost pricing option is selected in the Order Form;</w:t>
            </w:r>
            <w:r w:rsidDel="00000000" w:rsidR="00000000" w:rsidRPr="00000000">
              <w:rPr>
                <w:rtl w:val="0"/>
              </w:rPr>
            </w:r>
          </w:p>
        </w:tc>
      </w:tr>
      <w:tr>
        <w:trPr>
          <w:cantSplit w:val="0"/>
          <w:tblHeader w:val="0"/>
        </w:trPr>
        <w:tc>
          <w:tcPr/>
          <w:p w:rsidR="00000000" w:rsidDel="00000000" w:rsidP="00000000" w:rsidRDefault="00000000" w:rsidRPr="00000000" w14:paraId="000003B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“Tax”</w:t>
            </w:r>
          </w:p>
        </w:tc>
        <w:tc>
          <w:tcPr/>
          <w:p w:rsidR="00000000" w:rsidDel="00000000" w:rsidP="00000000" w:rsidRDefault="00000000" w:rsidRPr="00000000" w14:paraId="000003B1">
            <w:pPr>
              <w:numPr>
                <w:ilvl w:val="0"/>
                <w:numId w:val="17"/>
              </w:numPr>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forms of taxation whether direct or indirect;</w:t>
            </w:r>
          </w:p>
          <w:p w:rsidR="00000000" w:rsidDel="00000000" w:rsidP="00000000" w:rsidRDefault="00000000" w:rsidRPr="00000000" w14:paraId="000003B2">
            <w:pPr>
              <w:numPr>
                <w:ilvl w:val="0"/>
                <w:numId w:val="17"/>
              </w:numPr>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3B3">
            <w:pPr>
              <w:numPr>
                <w:ilvl w:val="0"/>
                <w:numId w:val="17"/>
              </w:numPr>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3B4">
            <w:pPr>
              <w:numPr>
                <w:ilvl w:val="0"/>
                <w:numId w:val="17"/>
              </w:numPr>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penalty, fine, surcharge, interest, charges or costs relating to any of the above,</w:t>
            </w:r>
          </w:p>
          <w:p w:rsidR="00000000" w:rsidDel="00000000" w:rsidP="00000000" w:rsidRDefault="00000000" w:rsidRPr="00000000" w14:paraId="000003B5">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3B6">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Notice"</w:t>
            </w:r>
          </w:p>
        </w:tc>
        <w:tc>
          <w:tcPr/>
          <w:p w:rsidR="00000000" w:rsidDel="00000000" w:rsidP="00000000" w:rsidRDefault="00000000" w:rsidRPr="00000000" w14:paraId="000003B7">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3B8">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Issue"</w:t>
            </w:r>
          </w:p>
        </w:tc>
        <w:tc>
          <w:tcPr/>
          <w:p w:rsidR="00000000" w:rsidDel="00000000" w:rsidP="00000000" w:rsidRDefault="00000000" w:rsidRPr="00000000" w14:paraId="000003B9">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variance or non-conformity of the Deliverables from their requirements as set out in a Call-Off Contract;</w:t>
            </w:r>
          </w:p>
        </w:tc>
      </w:tr>
      <w:tr>
        <w:trPr>
          <w:cantSplit w:val="0"/>
          <w:tblHeader w:val="0"/>
        </w:trPr>
        <w:tc>
          <w:tcPr/>
          <w:p w:rsidR="00000000" w:rsidDel="00000000" w:rsidP="00000000" w:rsidRDefault="00000000" w:rsidRPr="00000000" w14:paraId="000003B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Plan"</w:t>
            </w:r>
          </w:p>
        </w:tc>
        <w:tc>
          <w:tcPr/>
          <w:p w:rsidR="00000000" w:rsidDel="00000000" w:rsidP="00000000" w:rsidRDefault="00000000" w:rsidRPr="00000000" w14:paraId="000003B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plan:</w:t>
            </w:r>
          </w:p>
          <w:p w:rsidR="00000000" w:rsidDel="00000000" w:rsidP="00000000" w:rsidRDefault="00000000" w:rsidRPr="00000000" w14:paraId="000003BC">
            <w:pPr>
              <w:numPr>
                <w:ilvl w:val="1"/>
                <w:numId w:val="25"/>
              </w:numPr>
              <w:pBdr>
                <w:top w:space="0" w:sz="0" w:val="nil"/>
                <w:left w:space="0" w:sz="0" w:val="nil"/>
                <w:bottom w:space="0" w:sz="0" w:val="nil"/>
                <w:right w:space="0" w:sz="0" w:val="nil"/>
                <w:between w:space="0" w:sz="0" w:val="nil"/>
              </w:pBdr>
              <w:tabs>
                <w:tab w:val="left" w:leader="none" w:pos="-576"/>
                <w:tab w:val="left" w:leader="none" w:pos="141"/>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Testing of the Deliverables; and </w:t>
            </w:r>
          </w:p>
          <w:p w:rsidR="00000000" w:rsidDel="00000000" w:rsidP="00000000" w:rsidRDefault="00000000" w:rsidRPr="00000000" w14:paraId="000003BD">
            <w:pPr>
              <w:numPr>
                <w:ilvl w:val="1"/>
                <w:numId w:val="25"/>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setting out other agreed criteria related to the achievement of Milestones;</w:t>
            </w:r>
          </w:p>
        </w:tc>
      </w:tr>
      <w:tr>
        <w:trPr>
          <w:cantSplit w:val="0"/>
          <w:tblHeader w:val="0"/>
        </w:trPr>
        <w:tc>
          <w:tcPr/>
          <w:p w:rsidR="00000000" w:rsidDel="00000000" w:rsidP="00000000" w:rsidRDefault="00000000" w:rsidRPr="00000000" w14:paraId="000003B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"Tests "</w:t>
            </w:r>
          </w:p>
        </w:tc>
        <w:tc>
          <w:tcPr/>
          <w:p w:rsidR="00000000" w:rsidDel="00000000" w:rsidP="00000000" w:rsidRDefault="00000000" w:rsidRPr="00000000" w14:paraId="000003B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tests required to be carried out pursuant to a Call-Off Contract as set out in the Test Plan or elsewhere in a Call-Off Contract and "</w:t>
            </w:r>
            <w:r w:rsidDel="00000000" w:rsidR="00000000" w:rsidRPr="00000000">
              <w:rPr>
                <w:rFonts w:ascii="Arial" w:cs="Arial" w:eastAsia="Arial" w:hAnsi="Arial"/>
                <w:b w:val="1"/>
                <w:color w:val="000000"/>
                <w:sz w:val="24"/>
                <w:szCs w:val="24"/>
                <w:rtl w:val="0"/>
              </w:rPr>
              <w:t xml:space="preserve">Tested</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Testing</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3C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"Third Party IPR"</w:t>
            </w:r>
          </w:p>
        </w:tc>
        <w:tc>
          <w:tcPr/>
          <w:p w:rsidR="00000000" w:rsidDel="00000000" w:rsidP="00000000" w:rsidRDefault="00000000" w:rsidRPr="00000000" w14:paraId="000003C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Intellectual Property Rights owned by a third party which is or will be used by the Supplier for the purpose of providing the Deliverables;</w:t>
            </w:r>
          </w:p>
        </w:tc>
      </w:tr>
      <w:tr>
        <w:trPr>
          <w:cantSplit w:val="0"/>
          <w:tblHeader w:val="0"/>
        </w:trPr>
        <w:tc>
          <w:tcPr>
            <w:vAlign w:val="center"/>
          </w:tcPr>
          <w:p w:rsidR="00000000" w:rsidDel="00000000" w:rsidP="00000000" w:rsidRDefault="00000000" w:rsidRPr="00000000" w14:paraId="000003C2">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"Tier One Billable Works"</w:t>
            </w:r>
          </w:p>
        </w:tc>
        <w:tc>
          <w:tcPr>
            <w:vAlign w:val="center"/>
          </w:tcPr>
          <w:p w:rsidR="00000000" w:rsidDel="00000000" w:rsidP="00000000" w:rsidRDefault="00000000" w:rsidRPr="00000000" w14:paraId="000003C3">
            <w:pP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Billable Works within the associated total estimated value range as set out in the Order Form;</w:t>
            </w:r>
          </w:p>
        </w:tc>
      </w:tr>
      <w:tr>
        <w:trPr>
          <w:cantSplit w:val="0"/>
          <w:tblHeader w:val="0"/>
        </w:trPr>
        <w:tc>
          <w:tcPr>
            <w:vAlign w:val="center"/>
          </w:tcPr>
          <w:p w:rsidR="00000000" w:rsidDel="00000000" w:rsidP="00000000" w:rsidRDefault="00000000" w:rsidRPr="00000000" w14:paraId="000003C4">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"Tier Two Billable Works"</w:t>
            </w:r>
          </w:p>
        </w:tc>
        <w:tc>
          <w:tcPr>
            <w:vAlign w:val="center"/>
          </w:tcPr>
          <w:p w:rsidR="00000000" w:rsidDel="00000000" w:rsidP="00000000" w:rsidRDefault="00000000" w:rsidRPr="00000000" w14:paraId="000003C5">
            <w:pP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Billable Works within the associated total estimated value range as set out in the Order Form;</w:t>
            </w:r>
          </w:p>
        </w:tc>
      </w:tr>
      <w:tr>
        <w:trPr>
          <w:cantSplit w:val="0"/>
          <w:tblHeader w:val="0"/>
        </w:trPr>
        <w:tc>
          <w:tcPr>
            <w:vAlign w:val="center"/>
          </w:tcPr>
          <w:p w:rsidR="00000000" w:rsidDel="00000000" w:rsidP="00000000" w:rsidRDefault="00000000" w:rsidRPr="00000000" w14:paraId="000003C6">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"Tier Three Billable Works"</w:t>
            </w:r>
          </w:p>
        </w:tc>
        <w:tc>
          <w:tcPr>
            <w:vAlign w:val="center"/>
          </w:tcPr>
          <w:p w:rsidR="00000000" w:rsidDel="00000000" w:rsidP="00000000" w:rsidRDefault="00000000" w:rsidRPr="00000000" w14:paraId="000003C7">
            <w:pP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Billable Works within the associated total estimated value range as set out in the Order Form;</w:t>
            </w:r>
          </w:p>
        </w:tc>
      </w:tr>
      <w:tr>
        <w:trPr>
          <w:cantSplit w:val="0"/>
          <w:tblHeader w:val="0"/>
        </w:trPr>
        <w:tc>
          <w:tcPr>
            <w:vAlign w:val="center"/>
          </w:tcPr>
          <w:p w:rsidR="00000000" w:rsidDel="00000000" w:rsidP="00000000" w:rsidRDefault="00000000" w:rsidRPr="00000000" w14:paraId="000003C8">
            <w:pP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"Tier Four Billable Works"</w:t>
            </w:r>
          </w:p>
        </w:tc>
        <w:tc>
          <w:tcPr>
            <w:vAlign w:val="center"/>
          </w:tcPr>
          <w:p w:rsidR="00000000" w:rsidDel="00000000" w:rsidP="00000000" w:rsidRDefault="00000000" w:rsidRPr="00000000" w14:paraId="000003C9">
            <w:pPr>
              <w:tabs>
                <w:tab w:val="left" w:leader="none" w:pos="-179"/>
              </w:tabs>
              <w:spacing w:after="120" w:lineRule="auto"/>
              <w:ind w:left="284" w:right="282"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means Billable Works within the associated total estimated value range as set out in the Order Form;</w:t>
            </w:r>
          </w:p>
        </w:tc>
      </w:tr>
      <w:tr>
        <w:trPr>
          <w:cantSplit w:val="0"/>
          <w:tblHeader w:val="0"/>
        </w:trPr>
        <w:tc>
          <w:tcPr>
            <w:vAlign w:val="center"/>
          </w:tcPr>
          <w:p w:rsidR="00000000" w:rsidDel="00000000" w:rsidP="00000000" w:rsidRDefault="00000000" w:rsidRPr="00000000" w14:paraId="000003CA">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“Total Contract Value”</w:t>
            </w:r>
            <w:r w:rsidDel="00000000" w:rsidR="00000000" w:rsidRPr="00000000">
              <w:rPr>
                <w:rtl w:val="0"/>
              </w:rPr>
            </w:r>
          </w:p>
        </w:tc>
        <w:tc>
          <w:tcPr>
            <w:vAlign w:val="center"/>
          </w:tcPr>
          <w:p w:rsidR="00000000" w:rsidDel="00000000" w:rsidP="00000000" w:rsidRDefault="00000000" w:rsidRPr="00000000" w14:paraId="000003CB">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same meaning as “Charges”</w:t>
            </w:r>
            <w:r w:rsidDel="00000000" w:rsidR="00000000" w:rsidRPr="00000000">
              <w:rPr>
                <w:rtl w:val="0"/>
              </w:rPr>
            </w:r>
          </w:p>
        </w:tc>
      </w:tr>
      <w:tr>
        <w:trPr>
          <w:cantSplit w:val="0"/>
          <w:tblHeader w:val="0"/>
        </w:trPr>
        <w:tc>
          <w:tcPr/>
          <w:p w:rsidR="00000000" w:rsidDel="00000000" w:rsidP="00000000" w:rsidRDefault="00000000" w:rsidRPr="00000000" w14:paraId="000003CC">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Buyer Employees"</w:t>
            </w:r>
          </w:p>
        </w:tc>
        <w:tc>
          <w:tcPr/>
          <w:p w:rsidR="00000000" w:rsidDel="00000000" w:rsidP="00000000" w:rsidRDefault="00000000" w:rsidRPr="00000000" w14:paraId="000003CD">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3CE">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Former Supplier Employees"</w:t>
            </w:r>
          </w:p>
        </w:tc>
        <w:tc>
          <w:tcPr/>
          <w:p w:rsidR="00000000" w:rsidDel="00000000" w:rsidP="00000000" w:rsidRDefault="00000000" w:rsidRPr="00000000" w14:paraId="000003CF">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Former Supplier, those employees of the Former Supplier to whom the Employment Regulations will apply on the Relevant Transfer Date.</w:t>
            </w:r>
          </w:p>
        </w:tc>
      </w:tr>
      <w:tr>
        <w:trPr>
          <w:cantSplit w:val="0"/>
          <w:tblHeader w:val="0"/>
        </w:trPr>
        <w:tc>
          <w:tcPr/>
          <w:p w:rsidR="00000000" w:rsidDel="00000000" w:rsidP="00000000" w:rsidRDefault="00000000" w:rsidRPr="00000000" w14:paraId="000003D0">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Supplier Employees"</w:t>
            </w:r>
          </w:p>
        </w:tc>
        <w:tc>
          <w:tcPr/>
          <w:p w:rsidR="00000000" w:rsidDel="00000000" w:rsidP="00000000" w:rsidRDefault="00000000" w:rsidRPr="00000000" w14:paraId="000003D1">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3D2">
            <w:pPr>
              <w:keepNext w:val="1"/>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Information"</w:t>
            </w:r>
          </w:p>
        </w:tc>
        <w:tc>
          <w:tcPr/>
          <w:p w:rsidR="00000000" w:rsidDel="00000000" w:rsidP="00000000" w:rsidRDefault="00000000" w:rsidRPr="00000000" w14:paraId="000003D3">
            <w:pPr>
              <w:keepNext w:val="1"/>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Transparency Reports and the content of a Contract, including any changes to this Contract agreed from time to time, except for – </w:t>
            </w:r>
          </w:p>
          <w:p w:rsidR="00000000" w:rsidDel="00000000" w:rsidP="00000000" w:rsidRDefault="00000000" w:rsidRPr="00000000" w14:paraId="000003D4">
            <w:pPr>
              <w:keepNext w:val="1"/>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any information which is exempt from disclosure in accordance with the provisions of the FOIA, which shall be determined by the Relevant Authority; and</w:t>
            </w:r>
          </w:p>
          <w:p w:rsidR="00000000" w:rsidDel="00000000" w:rsidP="00000000" w:rsidRDefault="00000000" w:rsidRPr="00000000" w14:paraId="000003D5">
            <w:pPr>
              <w:keepNext w:val="1"/>
              <w:pBdr>
                <w:top w:space="0" w:sz="0" w:val="nil"/>
                <w:left w:space="0" w:sz="0" w:val="nil"/>
                <w:bottom w:space="0" w:sz="0" w:val="nil"/>
                <w:right w:space="0" w:sz="0" w:val="nil"/>
                <w:between w:space="0" w:sz="0" w:val="nil"/>
              </w:pBdr>
              <w:tabs>
                <w:tab w:val="left" w:leader="none" w:pos="-179"/>
              </w:tabs>
              <w:spacing w:after="120" w:lineRule="auto"/>
              <w:ind w:left="992" w:right="282" w:hanging="70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(ii)</w:t>
              <w:tab/>
              <w:t xml:space="preserve">Commercially Sensitive Information;</w:t>
            </w:r>
          </w:p>
          <w:p w:rsidR="00000000" w:rsidDel="00000000" w:rsidP="00000000" w:rsidRDefault="00000000" w:rsidRPr="00000000" w14:paraId="000003D6">
            <w:pPr>
              <w:keepNext w:val="1"/>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D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Reports"</w:t>
            </w:r>
          </w:p>
        </w:tc>
        <w:tc>
          <w:tcPr/>
          <w:p w:rsidR="00000000" w:rsidDel="00000000" w:rsidP="00000000" w:rsidRDefault="00000000" w:rsidRPr="00000000" w14:paraId="000003D8">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information relating to the Deliverables and performance of the Contracts which the Supplier is required to provide to the Buyer in accordance with the reporting requirements in Call-Off Schedule 1 (Transparency Reports);</w:t>
            </w:r>
          </w:p>
        </w:tc>
      </w:tr>
      <w:tr>
        <w:trPr>
          <w:cantSplit w:val="0"/>
          <w:tblHeader w:val="0"/>
        </w:trPr>
        <w:tc>
          <w:tcPr/>
          <w:p w:rsidR="00000000" w:rsidDel="00000000" w:rsidP="00000000" w:rsidRDefault="00000000" w:rsidRPr="00000000" w14:paraId="000003D9">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color w:val="202124"/>
                <w:sz w:val="24"/>
                <w:szCs w:val="24"/>
                <w:rtl w:val="0"/>
              </w:rPr>
              <w:t xml:space="preserve">“TUPE”</w:t>
            </w:r>
          </w:p>
        </w:tc>
        <w:tc>
          <w:tcPr/>
          <w:p w:rsidR="00000000" w:rsidDel="00000000" w:rsidP="00000000" w:rsidRDefault="00000000" w:rsidRPr="00000000" w14:paraId="000003DA">
            <w:pPr>
              <w:spacing w:line="276" w:lineRule="auto"/>
              <w:ind w:left="284" w:right="282" w:firstLine="0"/>
              <w:rPr>
                <w:rFonts w:ascii="Arial" w:cs="Arial" w:eastAsia="Arial" w:hAnsi="Arial"/>
                <w:color w:val="202124"/>
                <w:sz w:val="24"/>
                <w:szCs w:val="24"/>
              </w:rPr>
            </w:pPr>
            <w:r w:rsidDel="00000000" w:rsidR="00000000" w:rsidRPr="00000000">
              <w:rPr>
                <w:rFonts w:ascii="Arial" w:cs="Arial" w:eastAsia="Arial" w:hAnsi="Arial"/>
                <w:color w:val="202124"/>
                <w:sz w:val="24"/>
                <w:szCs w:val="24"/>
                <w:rtl w:val="0"/>
              </w:rPr>
              <w:t xml:space="preserve">Transfer of Undertakings (Protection of Employment) Regulations 2006 (SI 2006/246) as amended or replaced or any other regulations or UK legislation implementing the Acquired Rights Directive</w:t>
            </w:r>
          </w:p>
        </w:tc>
      </w:tr>
      <w:tr>
        <w:trPr>
          <w:cantSplit w:val="0"/>
          <w:tblHeader w:val="0"/>
        </w:trPr>
        <w:tc>
          <w:tcPr>
            <w:vAlign w:val="center"/>
          </w:tcPr>
          <w:p w:rsidR="00000000" w:rsidDel="00000000" w:rsidP="00000000" w:rsidRDefault="00000000" w:rsidRPr="00000000" w14:paraId="000003DB">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TUPE Count"</w:t>
            </w:r>
            <w:r w:rsidDel="00000000" w:rsidR="00000000" w:rsidRPr="00000000">
              <w:rPr>
                <w:rtl w:val="0"/>
              </w:rPr>
            </w:r>
          </w:p>
        </w:tc>
        <w:tc>
          <w:tcPr>
            <w:vAlign w:val="center"/>
          </w:tcPr>
          <w:p w:rsidR="00000000" w:rsidDel="00000000" w:rsidP="00000000" w:rsidRDefault="00000000" w:rsidRPr="00000000" w14:paraId="000003DC">
            <w:pPr>
              <w:ind w:left="284" w:right="282" w:firstLine="0"/>
              <w:rPr>
                <w:rFonts w:ascii="Arial" w:cs="Arial" w:eastAsia="Arial" w:hAnsi="Arial"/>
                <w:color w:val="202124"/>
                <w:sz w:val="24"/>
                <w:szCs w:val="24"/>
              </w:rPr>
            </w:pPr>
            <w:r w:rsidDel="00000000" w:rsidR="00000000" w:rsidRPr="00000000">
              <w:rPr>
                <w:rFonts w:ascii="Arial" w:cs="Arial" w:eastAsia="Arial" w:hAnsi="Arial"/>
                <w:sz w:val="24"/>
                <w:szCs w:val="24"/>
                <w:rtl w:val="0"/>
              </w:rPr>
              <w:t xml:space="preserve">means the total number of Transferring Former Supplier Employees and/or Transferring Buyer Employees identified in the TUPE Information;</w:t>
            </w:r>
            <w:r w:rsidDel="00000000" w:rsidR="00000000" w:rsidRPr="00000000">
              <w:rPr>
                <w:rtl w:val="0"/>
              </w:rPr>
            </w:r>
          </w:p>
        </w:tc>
      </w:tr>
      <w:tr>
        <w:trPr>
          <w:cantSplit w:val="0"/>
          <w:tblHeader w:val="0"/>
        </w:trPr>
        <w:tc>
          <w:tcPr/>
          <w:p w:rsidR="00000000" w:rsidDel="00000000" w:rsidP="00000000" w:rsidRDefault="00000000" w:rsidRPr="00000000" w14:paraId="000003DD">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sz w:val="24"/>
                <w:szCs w:val="24"/>
                <w:rtl w:val="0"/>
              </w:rPr>
              <w:t xml:space="preserve">"TUPE Risk Premium"</w:t>
            </w:r>
            <w:r w:rsidDel="00000000" w:rsidR="00000000" w:rsidRPr="00000000">
              <w:rPr>
                <w:rtl w:val="0"/>
              </w:rPr>
            </w:r>
          </w:p>
        </w:tc>
        <w:tc>
          <w:tcPr/>
          <w:p w:rsidR="00000000" w:rsidDel="00000000" w:rsidP="00000000" w:rsidRDefault="00000000" w:rsidRPr="00000000" w14:paraId="000003DE">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either the:</w:t>
            </w:r>
          </w:p>
          <w:p w:rsidR="00000000" w:rsidDel="00000000" w:rsidP="00000000" w:rsidRDefault="00000000" w:rsidRPr="00000000" w14:paraId="000003DF">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Direct Award TUPE Risk Premium</w:t>
            </w:r>
          </w:p>
          <w:p w:rsidR="00000000" w:rsidDel="00000000" w:rsidP="00000000" w:rsidRDefault="00000000" w:rsidRPr="00000000" w14:paraId="000003E0">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Further Competition TUPE Risk Premium; or</w:t>
            </w:r>
          </w:p>
          <w:p w:rsidR="00000000" w:rsidDel="00000000" w:rsidP="00000000" w:rsidRDefault="00000000" w:rsidRPr="00000000" w14:paraId="000003E1">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w:t>
              <w:tab/>
              <w:t xml:space="preserve">Fixed Fee TUPE Risk Premium,</w:t>
            </w:r>
          </w:p>
          <w:p w:rsidR="00000000" w:rsidDel="00000000" w:rsidP="00000000" w:rsidRDefault="00000000" w:rsidRPr="00000000" w14:paraId="000003E2">
            <w:pPr>
              <w:ind w:left="992" w:right="282" w:hanging="708"/>
              <w:rPr>
                <w:rFonts w:ascii="Arial" w:cs="Arial" w:eastAsia="Arial" w:hAnsi="Arial"/>
                <w:color w:val="202124"/>
                <w:sz w:val="24"/>
                <w:szCs w:val="24"/>
              </w:rPr>
            </w:pPr>
            <w:r w:rsidDel="00000000" w:rsidR="00000000" w:rsidRPr="00000000">
              <w:rPr>
                <w:rFonts w:ascii="Arial" w:cs="Arial" w:eastAsia="Arial" w:hAnsi="Arial"/>
                <w:sz w:val="24"/>
                <w:szCs w:val="24"/>
                <w:rtl w:val="0"/>
              </w:rPr>
              <w:t xml:space="preserve">as the context requires;</w:t>
            </w:r>
            <w:r w:rsidDel="00000000" w:rsidR="00000000" w:rsidRPr="00000000">
              <w:rPr>
                <w:rtl w:val="0"/>
              </w:rPr>
            </w:r>
          </w:p>
        </w:tc>
      </w:tr>
      <w:tr>
        <w:trPr>
          <w:cantSplit w:val="0"/>
          <w:tblHeader w:val="0"/>
        </w:trPr>
        <w:tc>
          <w:tcPr/>
          <w:p w:rsidR="00000000" w:rsidDel="00000000" w:rsidP="00000000" w:rsidRDefault="00000000" w:rsidRPr="00000000" w14:paraId="000003E3">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sz w:val="24"/>
                <w:szCs w:val="24"/>
                <w:rtl w:val="0"/>
              </w:rPr>
              <w:t xml:space="preserve">"Further Competition TUPE Risk Premium Adjustment"</w:t>
            </w:r>
            <w:r w:rsidDel="00000000" w:rsidR="00000000" w:rsidRPr="00000000">
              <w:rPr>
                <w:rtl w:val="0"/>
              </w:rPr>
            </w:r>
          </w:p>
        </w:tc>
        <w:tc>
          <w:tcPr/>
          <w:p w:rsidR="00000000" w:rsidDel="00000000" w:rsidP="00000000" w:rsidRDefault="00000000" w:rsidRPr="00000000" w14:paraId="000003E4">
            <w:pPr>
              <w:ind w:left="284" w:right="282" w:firstLine="0"/>
              <w:rPr>
                <w:rFonts w:ascii="Arial" w:cs="Arial" w:eastAsia="Arial" w:hAnsi="Arial"/>
                <w:color w:val="202124"/>
                <w:sz w:val="24"/>
                <w:szCs w:val="24"/>
              </w:rPr>
            </w:pPr>
            <w:r w:rsidDel="00000000" w:rsidR="00000000" w:rsidRPr="00000000">
              <w:rPr>
                <w:rFonts w:ascii="Arial" w:cs="Arial" w:eastAsia="Arial" w:hAnsi="Arial"/>
                <w:sz w:val="24"/>
                <w:szCs w:val="24"/>
                <w:rtl w:val="0"/>
              </w:rPr>
              <w:t xml:space="preserve">means an adjustment to the Further Competition TUPE Risk Premium;</w:t>
            </w:r>
            <w:r w:rsidDel="00000000" w:rsidR="00000000" w:rsidRPr="00000000">
              <w:rPr>
                <w:rtl w:val="0"/>
              </w:rPr>
            </w:r>
          </w:p>
        </w:tc>
      </w:tr>
      <w:tr>
        <w:trPr>
          <w:cantSplit w:val="0"/>
          <w:tblHeader w:val="0"/>
        </w:trPr>
        <w:tc>
          <w:tcPr/>
          <w:p w:rsidR="00000000" w:rsidDel="00000000" w:rsidP="00000000" w:rsidRDefault="00000000" w:rsidRPr="00000000" w14:paraId="000003E5">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sz w:val="24"/>
                <w:szCs w:val="24"/>
                <w:rtl w:val="0"/>
              </w:rPr>
              <w:t xml:space="preserve">"TUPE Risk Premium Average"</w:t>
            </w:r>
            <w:r w:rsidDel="00000000" w:rsidR="00000000" w:rsidRPr="00000000">
              <w:rPr>
                <w:rtl w:val="0"/>
              </w:rPr>
            </w:r>
          </w:p>
        </w:tc>
        <w:tc>
          <w:tcPr/>
          <w:p w:rsidR="00000000" w:rsidDel="00000000" w:rsidP="00000000" w:rsidRDefault="00000000" w:rsidRPr="00000000" w14:paraId="000003E6">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average  calculated by dividing the Further Competition TUPE Risk Premium by the lower of either:</w:t>
            </w:r>
          </w:p>
          <w:p w:rsidR="00000000" w:rsidDel="00000000" w:rsidP="00000000" w:rsidRDefault="00000000" w:rsidRPr="00000000" w14:paraId="000003E7">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992" w:right="282"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Labour Count; or</w:t>
            </w:r>
          </w:p>
          <w:p w:rsidR="00000000" w:rsidDel="00000000" w:rsidP="00000000" w:rsidRDefault="00000000" w:rsidRPr="00000000" w14:paraId="000003E8">
            <w:pPr>
              <w:ind w:left="992" w:right="282"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 xml:space="preserve">the TUPE Count.</w:t>
            </w:r>
          </w:p>
          <w:p w:rsidR="00000000" w:rsidDel="00000000" w:rsidP="00000000" w:rsidRDefault="00000000" w:rsidRPr="00000000" w14:paraId="000003E9">
            <w:pPr>
              <w:ind w:left="992" w:right="282" w:hanging="708"/>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EA">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color w:val="202124"/>
                <w:sz w:val="24"/>
                <w:szCs w:val="24"/>
                <w:rtl w:val="0"/>
              </w:rPr>
              <w:t xml:space="preserve">“UKAS”</w:t>
            </w:r>
          </w:p>
        </w:tc>
        <w:tc>
          <w:tcPr/>
          <w:p w:rsidR="00000000" w:rsidDel="00000000" w:rsidP="00000000" w:rsidRDefault="00000000" w:rsidRPr="00000000" w14:paraId="000003EB">
            <w:pPr>
              <w:ind w:left="284" w:right="282"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United Kingdom Accreditation Service</w:t>
            </w:r>
            <w:r w:rsidDel="00000000" w:rsidR="00000000" w:rsidRPr="00000000">
              <w:rPr>
                <w:rtl w:val="0"/>
              </w:rPr>
            </w:r>
          </w:p>
        </w:tc>
      </w:tr>
      <w:tr>
        <w:trPr>
          <w:cantSplit w:val="0"/>
          <w:tblHeader w:val="0"/>
        </w:trPr>
        <w:tc>
          <w:tcPr/>
          <w:p w:rsidR="00000000" w:rsidDel="00000000" w:rsidP="00000000" w:rsidRDefault="00000000" w:rsidRPr="00000000" w14:paraId="000003EC">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color w:val="202124"/>
                <w:sz w:val="24"/>
                <w:szCs w:val="24"/>
                <w:rtl w:val="0"/>
              </w:rPr>
              <w:t xml:space="preserve">“UK GDPR”</w:t>
            </w:r>
          </w:p>
        </w:tc>
        <w:tc>
          <w:tcPr/>
          <w:p w:rsidR="00000000" w:rsidDel="00000000" w:rsidP="00000000" w:rsidRDefault="00000000" w:rsidRPr="00000000" w14:paraId="000003ED">
            <w:pPr>
              <w:ind w:left="284" w:right="28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retained EU law version of the General Data Protection Regulation (Regulation (EU) 2016/679);</w:t>
            </w:r>
          </w:p>
          <w:p w:rsidR="00000000" w:rsidDel="00000000" w:rsidP="00000000" w:rsidRDefault="00000000" w:rsidRPr="00000000" w14:paraId="000003EE">
            <w:pPr>
              <w:ind w:left="284" w:right="282" w:firstLine="0"/>
              <w:rPr>
                <w:rFonts w:ascii="Arial" w:cs="Arial" w:eastAsia="Arial" w:hAnsi="Arial"/>
                <w:color w:val="202124"/>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EF">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color w:val="202124"/>
                <w:sz w:val="24"/>
                <w:szCs w:val="24"/>
                <w:rtl w:val="0"/>
              </w:rPr>
              <w:t xml:space="preserve">“United Kingdom”</w:t>
            </w:r>
          </w:p>
        </w:tc>
        <w:tc>
          <w:tcPr/>
          <w:p w:rsidR="00000000" w:rsidDel="00000000" w:rsidP="00000000" w:rsidRDefault="00000000" w:rsidRPr="00000000" w14:paraId="000003F0">
            <w:pPr>
              <w:spacing w:line="276" w:lineRule="auto"/>
              <w:ind w:left="284" w:right="282" w:firstLine="0"/>
              <w:rPr>
                <w:rFonts w:ascii="Arial" w:cs="Arial" w:eastAsia="Arial" w:hAnsi="Arial"/>
                <w:color w:val="202124"/>
                <w:sz w:val="24"/>
                <w:szCs w:val="24"/>
              </w:rPr>
            </w:pPr>
            <w:r w:rsidDel="00000000" w:rsidR="00000000" w:rsidRPr="00000000">
              <w:rPr>
                <w:rFonts w:ascii="Arial" w:cs="Arial" w:eastAsia="Arial" w:hAnsi="Arial"/>
                <w:color w:val="202124"/>
                <w:sz w:val="24"/>
                <w:szCs w:val="24"/>
                <w:rtl w:val="0"/>
              </w:rPr>
              <w:t xml:space="preserve">the country that consists of England, Scotland, Wales, and Northern Ireland</w:t>
            </w:r>
          </w:p>
        </w:tc>
      </w:tr>
      <w:tr>
        <w:trPr>
          <w:cantSplit w:val="0"/>
          <w:tblHeader w:val="0"/>
        </w:trPr>
        <w:tc>
          <w:tcPr/>
          <w:p w:rsidR="00000000" w:rsidDel="00000000" w:rsidP="00000000" w:rsidRDefault="00000000" w:rsidRPr="00000000" w14:paraId="000003F1">
            <w:pPr>
              <w:pBdr>
                <w:top w:space="0" w:sz="0" w:val="nil"/>
                <w:left w:space="0" w:sz="0" w:val="nil"/>
                <w:bottom w:space="0" w:sz="0" w:val="nil"/>
                <w:right w:space="0" w:sz="0" w:val="nil"/>
                <w:between w:space="0" w:sz="0" w:val="nil"/>
              </w:pBdr>
              <w:spacing w:after="120" w:lineRule="auto"/>
              <w:rPr>
                <w:rFonts w:ascii="Arial" w:cs="Arial" w:eastAsia="Arial" w:hAnsi="Arial"/>
                <w:b w:val="1"/>
                <w:color w:val="202124"/>
                <w:sz w:val="24"/>
                <w:szCs w:val="24"/>
              </w:rPr>
            </w:pPr>
            <w:r w:rsidDel="00000000" w:rsidR="00000000" w:rsidRPr="00000000">
              <w:rPr>
                <w:rFonts w:ascii="Arial" w:cs="Arial" w:eastAsia="Arial" w:hAnsi="Arial"/>
                <w:b w:val="1"/>
                <w:sz w:val="24"/>
                <w:szCs w:val="24"/>
                <w:rtl w:val="0"/>
              </w:rPr>
              <w:t xml:space="preserve">“UOM”</w:t>
            </w:r>
            <w:r w:rsidDel="00000000" w:rsidR="00000000" w:rsidRPr="00000000">
              <w:rPr>
                <w:rtl w:val="0"/>
              </w:rPr>
            </w:r>
          </w:p>
        </w:tc>
        <w:tc>
          <w:tcPr/>
          <w:p w:rsidR="00000000" w:rsidDel="00000000" w:rsidP="00000000" w:rsidRDefault="00000000" w:rsidRPr="00000000" w14:paraId="000003F2">
            <w:pPr>
              <w:ind w:left="284" w:right="282" w:firstLine="0"/>
              <w:rPr>
                <w:rFonts w:ascii="Arial" w:cs="Arial" w:eastAsia="Arial" w:hAnsi="Arial"/>
                <w:color w:val="202124"/>
                <w:sz w:val="24"/>
                <w:szCs w:val="24"/>
              </w:rPr>
            </w:pPr>
            <w:r w:rsidDel="00000000" w:rsidR="00000000" w:rsidRPr="00000000">
              <w:rPr>
                <w:rFonts w:ascii="Arial" w:cs="Arial" w:eastAsia="Arial" w:hAnsi="Arial"/>
                <w:sz w:val="24"/>
                <w:szCs w:val="24"/>
                <w:rtl w:val="0"/>
              </w:rPr>
              <w:t xml:space="preserve">the applicable unit of measure as defined in Framework Schedule (Framework Prices)</w:t>
            </w:r>
            <w:r w:rsidDel="00000000" w:rsidR="00000000" w:rsidRPr="00000000">
              <w:rPr>
                <w:rtl w:val="0"/>
              </w:rPr>
            </w:r>
          </w:p>
        </w:tc>
      </w:tr>
      <w:tr>
        <w:trPr>
          <w:cantSplit w:val="0"/>
          <w:tblHeader w:val="0"/>
        </w:trPr>
        <w:tc>
          <w:tcPr/>
          <w:p w:rsidR="00000000" w:rsidDel="00000000" w:rsidP="00000000" w:rsidRDefault="00000000" w:rsidRPr="00000000" w14:paraId="000003F3">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“Value Added Services”</w:t>
            </w:r>
          </w:p>
        </w:tc>
        <w:tc>
          <w:tcPr/>
          <w:p w:rsidR="00000000" w:rsidDel="00000000" w:rsidP="00000000" w:rsidRDefault="00000000" w:rsidRPr="00000000" w14:paraId="000003F4">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are features that can be added to a core product to enhance the user experience or a service that could function as a standalone product or feature</w:t>
            </w:r>
            <w:r w:rsidDel="00000000" w:rsidR="00000000" w:rsidRPr="00000000">
              <w:rPr>
                <w:rtl w:val="0"/>
              </w:rPr>
            </w:r>
          </w:p>
        </w:tc>
      </w:tr>
      <w:tr>
        <w:trPr>
          <w:cantSplit w:val="0"/>
          <w:tblHeader w:val="0"/>
        </w:trPr>
        <w:tc>
          <w:tcPr/>
          <w:p w:rsidR="00000000" w:rsidDel="00000000" w:rsidP="00000000" w:rsidRDefault="00000000" w:rsidRPr="00000000" w14:paraId="000003F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w:t>
            </w:r>
          </w:p>
        </w:tc>
        <w:tc>
          <w:tcPr/>
          <w:p w:rsidR="00000000" w:rsidDel="00000000" w:rsidP="00000000" w:rsidRDefault="00000000" w:rsidRPr="00000000" w14:paraId="000003F6">
            <w:pPr>
              <w:pBdr>
                <w:top w:space="0" w:sz="0" w:val="nil"/>
                <w:left w:space="0" w:sz="0" w:val="nil"/>
                <w:bottom w:space="0" w:sz="0" w:val="nil"/>
                <w:right w:space="0" w:sz="0" w:val="nil"/>
                <w:between w:space="0" w:sz="0" w:val="nil"/>
              </w:pBdr>
              <w:tabs>
                <w:tab w:val="left" w:leader="none" w:pos="-179"/>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to a Contract;</w:t>
            </w:r>
          </w:p>
        </w:tc>
      </w:tr>
      <w:tr>
        <w:trPr>
          <w:cantSplit w:val="0"/>
          <w:tblHeader w:val="0"/>
        </w:trPr>
        <w:tc>
          <w:tcPr/>
          <w:p w:rsidR="00000000" w:rsidDel="00000000" w:rsidP="00000000" w:rsidRDefault="00000000" w:rsidRPr="00000000" w14:paraId="000003F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Form"</w:t>
            </w:r>
          </w:p>
        </w:tc>
        <w:tc>
          <w:tcPr/>
          <w:p w:rsidR="00000000" w:rsidDel="00000000" w:rsidP="00000000" w:rsidRDefault="00000000" w:rsidRPr="00000000" w14:paraId="000003F8">
            <w:pPr>
              <w:pBdr>
                <w:top w:space="0" w:sz="0" w:val="nil"/>
                <w:left w:space="0" w:sz="0" w:val="nil"/>
                <w:bottom w:space="0" w:sz="0" w:val="nil"/>
                <w:right w:space="0" w:sz="0" w:val="nil"/>
                <w:between w:space="0" w:sz="0" w:val="nil"/>
              </w:pBdr>
              <w:tabs>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form set out in Joint Schedule 2 (Variation Form);</w:t>
            </w:r>
          </w:p>
        </w:tc>
      </w:tr>
      <w:tr>
        <w:trPr>
          <w:cantSplit w:val="0"/>
          <w:tblHeader w:val="0"/>
        </w:trPr>
        <w:tc>
          <w:tcPr/>
          <w:p w:rsidR="00000000" w:rsidDel="00000000" w:rsidP="00000000" w:rsidRDefault="00000000" w:rsidRPr="00000000" w14:paraId="000003F9">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Procedure"</w:t>
            </w:r>
          </w:p>
        </w:tc>
        <w:tc>
          <w:tcPr/>
          <w:p w:rsidR="00000000" w:rsidDel="00000000" w:rsidP="00000000" w:rsidRDefault="00000000" w:rsidRPr="00000000" w14:paraId="000003FA">
            <w:pPr>
              <w:pBdr>
                <w:top w:space="0" w:sz="0" w:val="nil"/>
                <w:left w:space="0" w:sz="0" w:val="nil"/>
                <w:bottom w:space="0" w:sz="0" w:val="nil"/>
                <w:right w:space="0" w:sz="0" w:val="nil"/>
                <w:between w:space="0" w:sz="0" w:val="nil"/>
              </w:pBdr>
              <w:tabs>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procedure set out in Clause 24 (Changing the contract);</w:t>
            </w:r>
          </w:p>
        </w:tc>
      </w:tr>
      <w:tr>
        <w:trPr>
          <w:cantSplit w:val="0"/>
          <w:tblHeader w:val="0"/>
        </w:trPr>
        <w:tc>
          <w:tcPr/>
          <w:p w:rsidR="00000000" w:rsidDel="00000000" w:rsidP="00000000" w:rsidRDefault="00000000" w:rsidRPr="00000000" w14:paraId="000003FB">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"VAT"</w:t>
            </w:r>
          </w:p>
        </w:tc>
        <w:tc>
          <w:tcPr/>
          <w:p w:rsidR="00000000" w:rsidDel="00000000" w:rsidP="00000000" w:rsidRDefault="00000000" w:rsidRPr="00000000" w14:paraId="000003FC">
            <w:pPr>
              <w:pBdr>
                <w:top w:space="0" w:sz="0" w:val="nil"/>
                <w:left w:space="0" w:sz="0" w:val="nil"/>
                <w:bottom w:space="0" w:sz="0" w:val="nil"/>
                <w:right w:space="0" w:sz="0" w:val="nil"/>
                <w:between w:space="0" w:sz="0" w:val="nil"/>
              </w:pBdr>
              <w:tabs>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3FD">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"VCSE"</w:t>
            </w:r>
          </w:p>
        </w:tc>
        <w:tc>
          <w:tcPr/>
          <w:p w:rsidR="00000000" w:rsidDel="00000000" w:rsidP="00000000" w:rsidRDefault="00000000" w:rsidRPr="00000000" w14:paraId="000003FE">
            <w:pPr>
              <w:pBdr>
                <w:top w:space="0" w:sz="0" w:val="nil"/>
                <w:left w:space="0" w:sz="0" w:val="nil"/>
                <w:bottom w:space="0" w:sz="0" w:val="nil"/>
                <w:right w:space="0" w:sz="0" w:val="nil"/>
                <w:between w:space="0" w:sz="0" w:val="nil"/>
              </w:pBdr>
              <w:tabs>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3FF">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“WCAG Principles”</w:t>
            </w:r>
            <w:r w:rsidDel="00000000" w:rsidR="00000000" w:rsidRPr="00000000">
              <w:rPr>
                <w:rtl w:val="0"/>
              </w:rPr>
            </w:r>
          </w:p>
        </w:tc>
        <w:tc>
          <w:tcPr/>
          <w:p w:rsidR="00000000" w:rsidDel="00000000" w:rsidP="00000000" w:rsidRDefault="00000000" w:rsidRPr="00000000" w14:paraId="00000400">
            <w:pPr>
              <w:tabs>
                <w:tab w:val="left" w:leader="none" w:pos="284"/>
              </w:tabs>
              <w:spacing w:line="276" w:lineRule="auto"/>
              <w:ind w:left="284" w:right="141" w:firstLine="0"/>
              <w:rPr>
                <w:rFonts w:ascii="Arial" w:cs="Arial" w:eastAsia="Arial" w:hAnsi="Arial"/>
                <w:color w:val="000000"/>
                <w:sz w:val="24"/>
                <w:szCs w:val="24"/>
              </w:rPr>
            </w:pPr>
            <w:r w:rsidDel="00000000" w:rsidR="00000000" w:rsidRPr="00000000">
              <w:rPr>
                <w:rFonts w:ascii="Arial" w:cs="Arial" w:eastAsia="Arial" w:hAnsi="Arial"/>
                <w:color w:val="202124"/>
                <w:sz w:val="24"/>
                <w:szCs w:val="24"/>
                <w:highlight w:val="white"/>
                <w:rtl w:val="0"/>
              </w:rPr>
              <w:t xml:space="preserve">the Web Content Accessibility Guidelines (WCAG) are organized by four main principles, which state that content must be POUR: Perceivable, Operable, Understandable, and Robust. WCAG is the most-referenced set of standards in website accessibility lawsuits and is widely considered the best way to achieve accessibility;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401">
            <w:pPr>
              <w:pBdr>
                <w:top w:space="0" w:sz="0" w:val="nil"/>
                <w:left w:space="0" w:sz="0" w:val="nil"/>
                <w:bottom w:space="0" w:sz="0" w:val="nil"/>
                <w:right w:space="0" w:sz="0" w:val="nil"/>
                <w:between w:space="0" w:sz="0" w:val="nil"/>
              </w:pBdr>
              <w:spacing w:after="1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“Waste Hierarchy”</w:t>
            </w:r>
          </w:p>
        </w:tc>
        <w:tc>
          <w:tcPr>
            <w:vAlign w:val="center"/>
          </w:tcPr>
          <w:p w:rsidR="00000000" w:rsidDel="00000000" w:rsidP="00000000" w:rsidRDefault="00000000" w:rsidRPr="00000000" w14:paraId="00000402">
            <w:pPr>
              <w:tabs>
                <w:tab w:val="left" w:leader="none" w:pos="284"/>
              </w:tabs>
              <w:ind w:left="284" w:right="141" w:firstLine="0"/>
              <w:rPr>
                <w:rFonts w:ascii="Arial" w:cs="Arial" w:eastAsia="Arial" w:hAnsi="Arial"/>
                <w:color w:val="202124"/>
                <w:sz w:val="24"/>
                <w:szCs w:val="24"/>
                <w:highlight w:val="white"/>
              </w:rPr>
            </w:pPr>
            <w:r w:rsidDel="00000000" w:rsidR="00000000" w:rsidRPr="00000000">
              <w:rPr>
                <w:rFonts w:ascii="Arial" w:cs="Arial" w:eastAsia="Arial" w:hAnsi="Arial"/>
                <w:sz w:val="24"/>
                <w:szCs w:val="24"/>
                <w:rtl w:val="0"/>
              </w:rPr>
              <w:t xml:space="preserve">has the meaning given to it in the Waste (England and Wales) Regulations 2011, as amended from time to time;</w:t>
            </w:r>
            <w:r w:rsidDel="00000000" w:rsidR="00000000" w:rsidRPr="00000000">
              <w:rPr>
                <w:rtl w:val="0"/>
              </w:rPr>
            </w:r>
          </w:p>
        </w:tc>
      </w:tr>
      <w:tr>
        <w:trPr>
          <w:cantSplit w:val="0"/>
          <w:tblHeader w:val="0"/>
        </w:trPr>
        <w:tc>
          <w:tcPr/>
          <w:p w:rsidR="00000000" w:rsidDel="00000000" w:rsidP="00000000" w:rsidRDefault="00000000" w:rsidRPr="00000000" w14:paraId="00000403">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"Worker"</w:t>
            </w:r>
          </w:p>
        </w:tc>
        <w:tc>
          <w:tcPr/>
          <w:p w:rsidR="00000000" w:rsidDel="00000000" w:rsidP="00000000" w:rsidRDefault="00000000" w:rsidRPr="00000000" w14:paraId="00000404">
            <w:pPr>
              <w:pBdr>
                <w:top w:space="0" w:sz="0" w:val="nil"/>
                <w:left w:space="0" w:sz="0" w:val="nil"/>
                <w:bottom w:space="0" w:sz="0" w:val="nil"/>
                <w:right w:space="0" w:sz="0" w:val="nil"/>
                <w:between w:space="0" w:sz="0" w:val="nil"/>
              </w:pBdr>
              <w:tabs>
                <w:tab w:val="left" w:leader="none" w:pos="284"/>
              </w:tabs>
              <w:spacing w:after="120" w:lineRule="auto"/>
              <w:ind w:left="284" w:right="141"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w:t>
            </w:r>
          </w:p>
        </w:tc>
      </w:tr>
      <w:tr>
        <w:trPr>
          <w:cantSplit w:val="0"/>
          <w:tblHeader w:val="0"/>
        </w:trPr>
        <w:tc>
          <w:tcPr/>
          <w:p w:rsidR="00000000" w:rsidDel="00000000" w:rsidP="00000000" w:rsidRDefault="00000000" w:rsidRPr="00000000" w14:paraId="00000405">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"Working Day"</w:t>
            </w:r>
          </w:p>
        </w:tc>
        <w:tc>
          <w:tcPr/>
          <w:p w:rsidR="00000000" w:rsidDel="00000000" w:rsidP="00000000" w:rsidRDefault="00000000" w:rsidRPr="00000000" w14:paraId="00000406">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407">
            <w:pPr>
              <w:pBdr>
                <w:top w:space="0" w:sz="0" w:val="nil"/>
                <w:left w:space="0" w:sz="0" w:val="nil"/>
                <w:bottom w:space="0" w:sz="0" w:val="nil"/>
                <w:right w:space="0" w:sz="0" w:val="nil"/>
                <w:between w:space="0" w:sz="0" w:val="nil"/>
              </w:pBd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"Working Hours"</w:t>
            </w:r>
          </w:p>
        </w:tc>
        <w:tc>
          <w:tcPr/>
          <w:p w:rsidR="00000000" w:rsidDel="00000000" w:rsidP="00000000" w:rsidRDefault="00000000" w:rsidRPr="00000000" w14:paraId="00000408">
            <w:pPr>
              <w:spacing w:after="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 hours of business of the Buyer at each Buyer Premises as defined by the Buyer at Further Competition. </w:t>
            </w:r>
          </w:p>
          <w:p w:rsidR="00000000" w:rsidDel="00000000" w:rsidP="00000000" w:rsidRDefault="00000000" w:rsidRPr="00000000" w14:paraId="00000409">
            <w:pPr>
              <w:pBdr>
                <w:top w:space="0" w:sz="0" w:val="nil"/>
                <w:left w:space="0" w:sz="0" w:val="nil"/>
                <w:bottom w:space="0" w:sz="0" w:val="nil"/>
                <w:right w:space="0" w:sz="0" w:val="nil"/>
                <w:between w:space="0" w:sz="0" w:val="nil"/>
              </w:pBdr>
              <w:tabs>
                <w:tab w:val="left" w:leader="none" w:pos="-179"/>
                <w:tab w:val="left" w:leader="none" w:pos="284"/>
              </w:tabs>
              <w:spacing w:after="120" w:lineRule="auto"/>
              <w:ind w:left="284" w:right="28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40A">
      <w:pPr>
        <w:spacing w:after="0" w:line="240" w:lineRule="auto"/>
        <w:rPr>
          <w:rFonts w:ascii="Arial" w:cs="Arial" w:eastAsia="Arial" w:hAnsi="Arial"/>
          <w:sz w:val="24"/>
          <w:szCs w:val="24"/>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rebuchet MS"/>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1">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4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1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color w:val="bfbfbf"/>
        <w:sz w:val="20"/>
        <w:szCs w:val="20"/>
        <w:rtl w:val="0"/>
      </w:rPr>
      <w:t xml:space="preserve">Model Version: v3.0</w:t>
      <w:tab/>
      <w:tab/>
      <w:tab/>
      <w:tab/>
      <w:tab/>
      <w:tab/>
      <w:tab/>
      <w:tab/>
      <w:tab/>
    </w:r>
    <w:r w:rsidDel="00000000" w:rsidR="00000000" w:rsidRPr="00000000">
      <w:rPr>
        <w:rFonts w:ascii="Arial" w:cs="Arial" w:eastAsia="Arial" w:hAnsi="Arial"/>
        <w:sz w:val="20"/>
        <w:szCs w:val="20"/>
        <w:rtl w:val="0"/>
      </w:rPr>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4">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4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1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v3.12</w:t>
      <w:tab/>
    </w:r>
    <w:r w:rsidDel="00000000" w:rsidR="00000000" w:rsidRPr="00000000">
      <w:rPr>
        <w:rFonts w:ascii="Arial" w:cs="Arial" w:eastAsia="Arial" w:hAnsi="Arial"/>
        <w:color w:val="bfbfbf"/>
        <w:sz w:val="20"/>
        <w:szCs w:val="20"/>
        <w:rtl w:val="0"/>
      </w:rPr>
      <w:tab/>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 (Definitions) </w:t>
    </w:r>
  </w:p>
  <w:p w:rsidR="00000000" w:rsidDel="00000000" w:rsidP="00000000" w:rsidRDefault="00000000" w:rsidRPr="00000000" w14:paraId="0000040C">
    <w:pPr>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1 (Definitions) </w:t>
    </w:r>
  </w:p>
  <w:p w:rsidR="00000000" w:rsidDel="00000000" w:rsidP="00000000" w:rsidRDefault="00000000" w:rsidRPr="00000000" w14:paraId="0000040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color w:val="bfbfbf"/>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498" w:hanging="357.00000000000006"/>
      </w:pPr>
      <w:rPr>
        <w:smallCaps w:val="0"/>
        <w:strike w:val="0"/>
        <w:color w:val="000000"/>
        <w:u w:val="none"/>
        <w:vertAlign w:val="baseline"/>
      </w:rPr>
    </w:lvl>
    <w:lvl w:ilvl="1">
      <w:start w:val="1"/>
      <w:numFmt w:val="decimal"/>
      <w:lvlText w:val="%1.%2"/>
      <w:lvlJc w:val="left"/>
      <w:pPr>
        <w:ind w:left="782"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574" w:hanging="720"/>
      </w:pPr>
      <w:rPr>
        <w:b w:val="0"/>
        <w:i w:val="0"/>
        <w:smallCaps w:val="0"/>
        <w:strike w:val="0"/>
        <w:color w:val="000000"/>
        <w:u w:val="none"/>
        <w:vertAlign w:val="baseline"/>
      </w:rPr>
    </w:lvl>
    <w:lvl w:ilvl="3">
      <w:start w:val="1"/>
      <w:numFmt w:val="lowerLetter"/>
      <w:lvlText w:val="(%4)"/>
      <w:lvlJc w:val="left"/>
      <w:pPr>
        <w:ind w:left="3126"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203" w:hanging="1080"/>
      </w:pPr>
      <w:rPr>
        <w:b w:val="0"/>
        <w:i w:val="0"/>
        <w:smallCaps w:val="0"/>
        <w:strike w:val="0"/>
        <w:color w:val="000000"/>
        <w:u w:val="none"/>
        <w:vertAlign w:val="baseline"/>
      </w:rPr>
    </w:lvl>
    <w:lvl w:ilvl="5">
      <w:start w:val="1"/>
      <w:numFmt w:val="upperLetter"/>
      <w:lvlText w:val="(%6)"/>
      <w:lvlJc w:val="left"/>
      <w:pPr>
        <w:ind w:left="1294" w:hanging="1080"/>
      </w:pPr>
      <w:rPr>
        <w:b w:val="0"/>
        <w:i w:val="0"/>
        <w:smallCaps w:val="0"/>
        <w:strike w:val="0"/>
        <w:color w:val="000000"/>
        <w:u w:val="none"/>
        <w:vertAlign w:val="baseline"/>
      </w:rPr>
    </w:lvl>
    <w:lvl w:ilvl="6">
      <w:start w:val="1"/>
      <w:numFmt w:val="decimal"/>
      <w:lvlText w:val="%1.%2.%3.%4.%5.%6.%7"/>
      <w:lvlJc w:val="left"/>
      <w:pPr>
        <w:ind w:left="1654" w:hanging="1440"/>
      </w:pPr>
      <w:rPr/>
    </w:lvl>
    <w:lvl w:ilvl="7">
      <w:start w:val="1"/>
      <w:numFmt w:val="decimal"/>
      <w:lvlText w:val="%1.%2.%3.%4.%5.%6.%7.%8"/>
      <w:lvlJc w:val="left"/>
      <w:pPr>
        <w:ind w:left="1654" w:hanging="1440"/>
      </w:pPr>
      <w:rPr/>
    </w:lvl>
    <w:lvl w:ilvl="8">
      <w:start w:val="1"/>
      <w:numFmt w:val="decimal"/>
      <w:lvlText w:val="%1.%2.%3.%4.%5.%6.%7.%8.%9"/>
      <w:lvlJc w:val="left"/>
      <w:pPr>
        <w:ind w:left="2014" w:hanging="1800"/>
      </w:pPr>
      <w:rPr/>
    </w:lvl>
  </w:abstractNum>
  <w:abstractNum w:abstractNumId="1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lowerLetter"/>
      <w:lvlText w:val="%1)"/>
      <w:lvlJc w:val="left"/>
      <w:pPr>
        <w:ind w:left="170" w:hanging="170"/>
      </w:pPr>
      <w:rPr>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9">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3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widowControl w:val="0"/>
      <w:spacing w:after="220" w:line="240" w:lineRule="auto"/>
      <w:ind w:left="709" w:hanging="709"/>
      <w:jc w:val="both"/>
      <w:outlineLvl w:val="1"/>
    </w:pPr>
    <w:rPr>
      <w:rFonts w:ascii="Trebuchet MS" w:cs="Trebuchet MS" w:eastAsia="Trebuchet MS" w:hAnsi="Trebuchet MS"/>
      <w:sz w:val="20"/>
      <w:szCs w:val="20"/>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0"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1" w:customStyle="1">
    <w:basedOn w:val="TableNormal"/>
    <w:pPr>
      <w:spacing w:after="0" w:line="240" w:lineRule="auto"/>
    </w:pPr>
    <w:rPr>
      <w:sz w:val="20"/>
      <w:szCs w:val="20"/>
    </w:rPr>
    <w:tblPr>
      <w:tblStyleRowBandSize w:val="1"/>
      <w:tblStyleColBandSize w:val="1"/>
      <w:tblCellMar>
        <w:left w:w="0.0" w:type="dxa"/>
        <w:right w:w="0.0" w:type="dxa"/>
      </w:tblCellMar>
    </w:tblPr>
  </w:style>
  <w:style w:type="paragraph" w:styleId="Revision">
    <w:name w:val="Revision"/>
    <w:hidden w:val="1"/>
    <w:uiPriority w:val="99"/>
    <w:semiHidden w:val="1"/>
    <w:rsid w:val="00726F14"/>
    <w:pPr>
      <w:spacing w:after="0" w:line="240" w:lineRule="auto"/>
    </w:pPr>
  </w:style>
  <w:style w:type="paragraph" w:styleId="BalloonText">
    <w:name w:val="Balloon Text"/>
    <w:basedOn w:val="Normal"/>
    <w:link w:val="BalloonTextChar"/>
    <w:uiPriority w:val="99"/>
    <w:semiHidden w:val="1"/>
    <w:unhideWhenUsed w:val="1"/>
    <w:rsid w:val="00726F14"/>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26F14"/>
    <w:rPr>
      <w:rFonts w:ascii="Segoe UI" w:cs="Segoe UI" w:hAnsi="Segoe UI"/>
      <w:sz w:val="18"/>
      <w:szCs w:val="18"/>
    </w:rPr>
  </w:style>
  <w:style w:type="character" w:styleId="CommentReference">
    <w:name w:val="annotation reference"/>
    <w:basedOn w:val="DefaultParagraphFont"/>
    <w:uiPriority w:val="99"/>
    <w:semiHidden w:val="1"/>
    <w:unhideWhenUsed w:val="1"/>
    <w:rsid w:val="00C60DF6"/>
    <w:rPr>
      <w:sz w:val="16"/>
      <w:szCs w:val="16"/>
    </w:rPr>
  </w:style>
  <w:style w:type="paragraph" w:styleId="CommentText">
    <w:name w:val="annotation text"/>
    <w:basedOn w:val="Normal"/>
    <w:link w:val="CommentTextChar"/>
    <w:uiPriority w:val="99"/>
    <w:semiHidden w:val="1"/>
    <w:unhideWhenUsed w:val="1"/>
    <w:rsid w:val="00C60DF6"/>
    <w:pPr>
      <w:spacing w:line="240" w:lineRule="auto"/>
    </w:pPr>
    <w:rPr>
      <w:sz w:val="20"/>
      <w:szCs w:val="20"/>
    </w:rPr>
  </w:style>
  <w:style w:type="character" w:styleId="CommentTextChar" w:customStyle="1">
    <w:name w:val="Comment Text Char"/>
    <w:basedOn w:val="DefaultParagraphFont"/>
    <w:link w:val="CommentText"/>
    <w:uiPriority w:val="99"/>
    <w:semiHidden w:val="1"/>
    <w:rsid w:val="00C60DF6"/>
    <w:rPr>
      <w:sz w:val="20"/>
      <w:szCs w:val="20"/>
    </w:rPr>
  </w:style>
  <w:style w:type="paragraph" w:styleId="CommentSubject">
    <w:name w:val="annotation subject"/>
    <w:basedOn w:val="CommentText"/>
    <w:next w:val="CommentText"/>
    <w:link w:val="CommentSubjectChar"/>
    <w:uiPriority w:val="99"/>
    <w:semiHidden w:val="1"/>
    <w:unhideWhenUsed w:val="1"/>
    <w:rsid w:val="00C60DF6"/>
    <w:rPr>
      <w:b w:val="1"/>
      <w:bCs w:val="1"/>
    </w:rPr>
  </w:style>
  <w:style w:type="character" w:styleId="CommentSubjectChar" w:customStyle="1">
    <w:name w:val="Comment Subject Char"/>
    <w:basedOn w:val="CommentTextChar"/>
    <w:link w:val="CommentSubject"/>
    <w:uiPriority w:val="99"/>
    <w:semiHidden w:val="1"/>
    <w:rsid w:val="00C60DF6"/>
    <w:rPr>
      <w:b w:val="1"/>
      <w:bCs w:val="1"/>
      <w:sz w:val="20"/>
      <w:szCs w:val="20"/>
    </w:rPr>
  </w:style>
  <w:style w:type="paragraph" w:styleId="ListParagraph">
    <w:name w:val="List Paragraph"/>
    <w:basedOn w:val="Normal"/>
    <w:uiPriority w:val="34"/>
    <w:qFormat w:val="1"/>
    <w:rsid w:val="00162D91"/>
    <w:pPr>
      <w:ind w:left="720"/>
      <w:contextualSpacing w:val="1"/>
    </w:pPr>
  </w:style>
  <w:style w:type="table" w:styleId="a2"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3"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4" w:customStyle="1">
    <w:basedOn w:val="TableNormal"/>
    <w:pPr>
      <w:spacing w:after="0" w:line="240" w:lineRule="auto"/>
    </w:pPr>
    <w:rPr>
      <w:sz w:val="20"/>
      <w:szCs w:val="20"/>
    </w:rPr>
    <w:tblPr>
      <w:tblStyleRowBandSize w:val="1"/>
      <w:tblStyleColBandSize w:val="1"/>
      <w:tblCellMar>
        <w:left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gov.uk/government/publications/blowing-the-whistle-list-of-prescribed-people-and-bodies--2/whistleblowing-list-of-prescribed-people-and-bodies"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uidance/ir35-find-out-if-it-applies"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ons.gov.uk/methodology/geography/ukgeographies/eurostat"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9eCCe4RN3gCiMFv2bSf5eUU6mA==">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2023-09-12T15:22:00Z</dcterms:created>
  <dc:creator>Karen Cox</dc:creator>
</cp:coreProperties>
</file>